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03AA8" w14:textId="77777777" w:rsidR="00EF79CF" w:rsidRPr="00EF79CF" w:rsidRDefault="00EF79CF" w:rsidP="00EF79CF">
      <w:pPr>
        <w:pStyle w:val="Tytu"/>
        <w:jc w:val="right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Załącznik nr 3 do SWZ</w:t>
      </w:r>
    </w:p>
    <w:p w14:paraId="2AE6EE76" w14:textId="77777777" w:rsidR="00EF79CF" w:rsidRPr="00595270" w:rsidRDefault="00EF79CF">
      <w:pPr>
        <w:pStyle w:val="Tytu"/>
        <w:rPr>
          <w:rFonts w:ascii="Cambria" w:hAnsi="Cambria"/>
          <w:b/>
          <w:sz w:val="10"/>
          <w:szCs w:val="10"/>
        </w:rPr>
      </w:pPr>
    </w:p>
    <w:p w14:paraId="2DAC1A47" w14:textId="77777777" w:rsidR="00CB013A" w:rsidRDefault="00CB013A">
      <w:pPr>
        <w:pStyle w:val="Tytu"/>
        <w:rPr>
          <w:rFonts w:ascii="Cambria" w:hAnsi="Cambria"/>
          <w:b/>
        </w:rPr>
      </w:pPr>
    </w:p>
    <w:p w14:paraId="7856FDE1" w14:textId="5E639731" w:rsidR="009C12E7" w:rsidRPr="00290D93" w:rsidRDefault="003C3E16">
      <w:pPr>
        <w:pStyle w:val="Tytu"/>
        <w:rPr>
          <w:rFonts w:ascii="Cambria" w:hAnsi="Cambria"/>
          <w:b/>
        </w:rPr>
      </w:pPr>
      <w:r w:rsidRPr="00290D93">
        <w:rPr>
          <w:rFonts w:ascii="Cambria" w:hAnsi="Cambria"/>
          <w:b/>
        </w:rPr>
        <w:t>ISTOTNE POSTANOWIENIA UMOWY</w:t>
      </w:r>
    </w:p>
    <w:p w14:paraId="3C5698D9" w14:textId="394E59E2" w:rsidR="00290D93" w:rsidRPr="00595270" w:rsidRDefault="001557EE" w:rsidP="00E056AD">
      <w:pPr>
        <w:pStyle w:val="Tytu"/>
        <w:rPr>
          <w:rFonts w:ascii="Cambria" w:hAnsi="Cambria" w:cs="Arial"/>
          <w:sz w:val="16"/>
          <w:szCs w:val="16"/>
          <w:lang w:eastAsia="pl-PL"/>
        </w:rPr>
      </w:pPr>
      <w:r>
        <w:rPr>
          <w:rFonts w:ascii="Cambria" w:hAnsi="Cambria"/>
          <w:b/>
        </w:rPr>
        <w:t>ZG.27</w:t>
      </w:r>
      <w:r w:rsidR="0015559F">
        <w:rPr>
          <w:rFonts w:ascii="Cambria" w:hAnsi="Cambria"/>
          <w:b/>
        </w:rPr>
        <w:t>0</w:t>
      </w:r>
      <w:r>
        <w:rPr>
          <w:rFonts w:ascii="Cambria" w:hAnsi="Cambria"/>
          <w:b/>
        </w:rPr>
        <w:t>.</w:t>
      </w:r>
      <w:r w:rsidR="0015559F">
        <w:rPr>
          <w:rFonts w:ascii="Cambria" w:hAnsi="Cambria"/>
          <w:b/>
        </w:rPr>
        <w:t>1.21.</w:t>
      </w:r>
      <w:r w:rsidR="00A76CE9" w:rsidRPr="00290D93">
        <w:rPr>
          <w:rFonts w:ascii="Cambria" w:hAnsi="Cambria"/>
          <w:b/>
        </w:rPr>
        <w:t>20</w:t>
      </w:r>
      <w:r>
        <w:rPr>
          <w:rFonts w:ascii="Cambria" w:hAnsi="Cambria"/>
          <w:b/>
        </w:rPr>
        <w:t>2</w:t>
      </w:r>
      <w:r w:rsidR="00CB013A">
        <w:rPr>
          <w:rFonts w:ascii="Cambria" w:hAnsi="Cambria"/>
          <w:b/>
        </w:rPr>
        <w:t>3</w:t>
      </w:r>
      <w:r w:rsidR="0015553B" w:rsidRPr="00290D93">
        <w:rPr>
          <w:rFonts w:ascii="Cambria" w:hAnsi="Cambria"/>
          <w:b/>
        </w:rPr>
        <w:br/>
      </w:r>
    </w:p>
    <w:p w14:paraId="61329D43" w14:textId="73A8A9EA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W dniu ___________ r. w </w:t>
      </w:r>
      <w:r w:rsidR="00CA6289">
        <w:rPr>
          <w:rFonts w:ascii="Cambria" w:hAnsi="Cambria" w:cs="Arial"/>
          <w:sz w:val="22"/>
          <w:szCs w:val="22"/>
          <w:lang w:eastAsia="pl-PL"/>
        </w:rPr>
        <w:t>______-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pomiędzy: </w:t>
      </w:r>
    </w:p>
    <w:p w14:paraId="6DC80AC6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23C4D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Skarbem Państwa  </w:t>
      </w:r>
    </w:p>
    <w:p w14:paraId="23E01EE1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Państwowym Gospodarstwem Leśnym Lasy Państwowe </w:t>
      </w:r>
    </w:p>
    <w:p w14:paraId="662D2BE5" w14:textId="05FD27CA" w:rsidR="00290D93" w:rsidRPr="0015559F" w:rsidRDefault="00290D93" w:rsidP="0015559F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b/>
          <w:sz w:val="22"/>
          <w:szCs w:val="22"/>
          <w:lang w:eastAsia="pl-PL"/>
        </w:rPr>
        <w:t xml:space="preserve">Nadleśnictwem </w:t>
      </w:r>
      <w:r w:rsidR="0015559F">
        <w:rPr>
          <w:rFonts w:ascii="Cambria" w:hAnsi="Cambria" w:cs="Arial"/>
          <w:b/>
          <w:sz w:val="22"/>
          <w:szCs w:val="22"/>
          <w:lang w:eastAsia="pl-PL"/>
        </w:rPr>
        <w:t xml:space="preserve">Gidle 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z siedzibą w </w:t>
      </w:r>
      <w:r w:rsidR="0015559F">
        <w:rPr>
          <w:rFonts w:ascii="Cambria" w:hAnsi="Cambria" w:cs="Arial"/>
          <w:sz w:val="22"/>
          <w:szCs w:val="22"/>
          <w:lang w:eastAsia="pl-PL"/>
        </w:rPr>
        <w:t>Niesulowie 3</w:t>
      </w:r>
    </w:p>
    <w:p w14:paraId="0DD7D8B5" w14:textId="1C640973" w:rsidR="0015559F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NIP</w:t>
      </w:r>
      <w:r w:rsidR="0015559F">
        <w:rPr>
          <w:rFonts w:ascii="Cambria" w:hAnsi="Cambria" w:cs="Arial"/>
          <w:sz w:val="22"/>
          <w:szCs w:val="22"/>
          <w:lang w:eastAsia="pl-PL"/>
        </w:rPr>
        <w:t xml:space="preserve">: </w:t>
      </w:r>
      <w:r w:rsidR="0015559F" w:rsidRPr="00982B8A">
        <w:rPr>
          <w:rFonts w:ascii="Cambria" w:hAnsi="Cambria"/>
          <w:sz w:val="22"/>
          <w:szCs w:val="22"/>
        </w:rPr>
        <w:t>573-010-84-80</w:t>
      </w:r>
    </w:p>
    <w:p w14:paraId="2599E61F" w14:textId="5BEC286E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REGON </w:t>
      </w:r>
    </w:p>
    <w:p w14:paraId="1C1DE7CA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4251F086" w14:textId="2B5EC502" w:rsidR="00290D93" w:rsidRPr="00672735" w:rsidRDefault="0015559F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Pana Nadleśniczego Nadleśnictwa Gidle 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0D93" w:rsidRPr="00672735">
        <w:rPr>
          <w:rFonts w:ascii="Cambria" w:hAnsi="Cambria" w:cs="Arial"/>
          <w:sz w:val="22"/>
          <w:szCs w:val="22"/>
          <w:lang w:eastAsia="pl-PL"/>
        </w:rPr>
        <w:t xml:space="preserve"> – </w:t>
      </w:r>
      <w:r>
        <w:rPr>
          <w:rFonts w:ascii="Cambria" w:hAnsi="Cambria" w:cs="Arial"/>
          <w:sz w:val="22"/>
          <w:szCs w:val="22"/>
          <w:lang w:eastAsia="pl-PL"/>
        </w:rPr>
        <w:t>Dariusza Perlińskiego</w:t>
      </w:r>
      <w:r w:rsidR="00290D93" w:rsidRPr="00672735">
        <w:rPr>
          <w:rFonts w:ascii="Cambria" w:hAnsi="Cambria" w:cs="Arial"/>
          <w:sz w:val="22"/>
          <w:szCs w:val="22"/>
          <w:lang w:eastAsia="pl-PL"/>
        </w:rPr>
        <w:t>,</w:t>
      </w:r>
    </w:p>
    <w:p w14:paraId="5C850ABC" w14:textId="77777777" w:rsidR="00290D93" w:rsidRPr="00672735" w:rsidRDefault="00290D93" w:rsidP="00290D93">
      <w:pPr>
        <w:pStyle w:val="Akapitzlist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zwanym dalej „Zamawiającym”, </w:t>
      </w:r>
    </w:p>
    <w:p w14:paraId="06048165" w14:textId="77777777" w:rsidR="004F1131" w:rsidRDefault="004F1131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</w:p>
    <w:p w14:paraId="76F9C821" w14:textId="24665CD8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77F812A" w14:textId="77777777" w:rsidR="00290D93" w:rsidRPr="00595270" w:rsidRDefault="00290D93" w:rsidP="00290D93">
      <w:pPr>
        <w:pStyle w:val="Akapitzlist"/>
        <w:ind w:left="284"/>
        <w:rPr>
          <w:rFonts w:ascii="Cambria" w:hAnsi="Cambria"/>
          <w:b/>
          <w:sz w:val="10"/>
          <w:szCs w:val="10"/>
        </w:rPr>
      </w:pPr>
    </w:p>
    <w:p w14:paraId="218B06BF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6D8E82BC" w14:textId="77777777" w:rsidR="00290D93" w:rsidRPr="00672735" w:rsidRDefault="00290D93" w:rsidP="00290D93">
      <w:pPr>
        <w:pStyle w:val="Akapitzlist"/>
        <w:ind w:left="284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_______________________________________________</w:t>
      </w:r>
    </w:p>
    <w:p w14:paraId="0F3A4CBA" w14:textId="77777777" w:rsidR="00290D93" w:rsidRPr="00672735" w:rsidRDefault="00290D93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tel.; ______________________ fax._______________</w:t>
      </w:r>
    </w:p>
    <w:p w14:paraId="4A9E3ABC" w14:textId="18681F61" w:rsidR="00290D93" w:rsidRDefault="00290D93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mallCaps/>
          <w:sz w:val="22"/>
          <w:szCs w:val="22"/>
        </w:rPr>
        <w:t xml:space="preserve">nip </w:t>
      </w:r>
      <w:r w:rsidRPr="00672735">
        <w:rPr>
          <w:rFonts w:ascii="Cambria" w:hAnsi="Cambria"/>
          <w:sz w:val="22"/>
          <w:szCs w:val="22"/>
        </w:rPr>
        <w:t xml:space="preserve">_______________, </w:t>
      </w:r>
      <w:r w:rsidRPr="00672735">
        <w:rPr>
          <w:rFonts w:ascii="Cambria" w:hAnsi="Cambria"/>
          <w:smallCaps/>
          <w:sz w:val="22"/>
          <w:szCs w:val="22"/>
        </w:rPr>
        <w:t>regon</w:t>
      </w:r>
      <w:r w:rsidRPr="00672735">
        <w:rPr>
          <w:rFonts w:ascii="Cambria" w:hAnsi="Cambria"/>
          <w:sz w:val="22"/>
          <w:szCs w:val="22"/>
        </w:rPr>
        <w:t>____________________</w:t>
      </w:r>
    </w:p>
    <w:p w14:paraId="6D889571" w14:textId="2C813D52" w:rsidR="00734184" w:rsidRPr="00734184" w:rsidRDefault="00734184" w:rsidP="00290D93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KRS _________________________________________</w:t>
      </w:r>
    </w:p>
    <w:p w14:paraId="33401CDC" w14:textId="77777777" w:rsidR="00290D93" w:rsidRPr="00672735" w:rsidRDefault="00290D93" w:rsidP="00290D93">
      <w:pPr>
        <w:pStyle w:val="Tekstpodstawowy"/>
        <w:tabs>
          <w:tab w:val="left" w:pos="3828"/>
        </w:tabs>
        <w:ind w:left="284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reprezentowanym przez:_________________</w:t>
      </w:r>
    </w:p>
    <w:p w14:paraId="3D9FE03D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zwanym dalej „Wykonawcą”,</w:t>
      </w:r>
    </w:p>
    <w:p w14:paraId="396A6678" w14:textId="77777777" w:rsidR="00290D93" w:rsidRPr="00672735" w:rsidRDefault="00290D93" w:rsidP="00290D93">
      <w:pPr>
        <w:pStyle w:val="Akapitzlist"/>
        <w:spacing w:before="120"/>
        <w:ind w:left="284"/>
        <w:rPr>
          <w:rFonts w:ascii="Cambria" w:hAnsi="Cambria" w:cs="Arial"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zaś wspólnie zwanymi dalej „Stronami”,</w:t>
      </w:r>
    </w:p>
    <w:p w14:paraId="41E9C90F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0D31885" w14:textId="743AE3EB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672735">
        <w:rPr>
          <w:rFonts w:ascii="Cambria" w:hAnsi="Cambria" w:cs="Arial"/>
          <w:sz w:val="22"/>
          <w:szCs w:val="22"/>
          <w:lang w:eastAsia="pl-PL"/>
        </w:rPr>
        <w:t>w wyniku dokonania wyboru oferty Wykonawcy jako oferty najkorzystniejszej („Oferta”), złożonej w postępowaniu o udzielenie zamówienia publicznego na 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Dostawę </w:t>
      </w:r>
      <w:r w:rsidR="004F1131">
        <w:rPr>
          <w:rFonts w:ascii="Cambria" w:hAnsi="Cambria" w:cs="Arial"/>
          <w:b/>
          <w:i/>
          <w:sz w:val="22"/>
          <w:szCs w:val="22"/>
          <w:lang w:eastAsia="pl-PL"/>
        </w:rPr>
        <w:t>nawozów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0C64D9">
        <w:rPr>
          <w:rFonts w:ascii="Cambria" w:hAnsi="Cambria" w:cs="Arial"/>
          <w:b/>
          <w:i/>
          <w:sz w:val="22"/>
          <w:szCs w:val="22"/>
          <w:lang w:eastAsia="pl-PL"/>
        </w:rPr>
        <w:br/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 xml:space="preserve">do Gospodarstwa Szkółkarskiego </w:t>
      </w:r>
      <w:r w:rsidR="0015559F">
        <w:rPr>
          <w:rFonts w:ascii="Cambria" w:hAnsi="Cambria" w:cs="Arial"/>
          <w:b/>
          <w:i/>
          <w:sz w:val="22"/>
          <w:szCs w:val="22"/>
          <w:lang w:eastAsia="pl-PL"/>
        </w:rPr>
        <w:t>Sowin w 2024</w:t>
      </w:r>
      <w:r w:rsidRPr="00672735">
        <w:rPr>
          <w:rFonts w:ascii="Cambria" w:hAnsi="Cambria" w:cs="Arial"/>
          <w:b/>
          <w:i/>
          <w:sz w:val="22"/>
          <w:szCs w:val="22"/>
          <w:lang w:eastAsia="pl-PL"/>
        </w:rPr>
        <w:t>  roku</w:t>
      </w:r>
      <w:r w:rsidR="004F1131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4F1131" w:rsidRPr="004F1131">
        <w:rPr>
          <w:rFonts w:ascii="Cambria" w:hAnsi="Cambria" w:cs="Arial"/>
          <w:sz w:val="22"/>
          <w:szCs w:val="22"/>
          <w:lang w:eastAsia="pl-PL"/>
        </w:rPr>
        <w:t>zadani</w:t>
      </w:r>
      <w:r w:rsidR="0015559F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Pr="00672735">
        <w:rPr>
          <w:rFonts w:ascii="Cambria" w:hAnsi="Cambria" w:cs="Arial"/>
          <w:sz w:val="22"/>
          <w:szCs w:val="22"/>
          <w:lang w:eastAsia="pl-PL"/>
        </w:rPr>
        <w:t>przeprowadzo</w:t>
      </w:r>
      <w:r w:rsidR="0015559F">
        <w:rPr>
          <w:rFonts w:ascii="Cambria" w:hAnsi="Cambria" w:cs="Arial"/>
          <w:sz w:val="22"/>
          <w:szCs w:val="22"/>
          <w:lang w:eastAsia="pl-PL"/>
        </w:rPr>
        <w:t>ne</w:t>
      </w:r>
      <w:r w:rsidRPr="006727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5567F" w:rsidRPr="00672735">
        <w:rPr>
          <w:rFonts w:ascii="Cambria" w:hAnsi="Cambria" w:cs="Arial"/>
          <w:sz w:val="22"/>
          <w:szCs w:val="22"/>
        </w:rPr>
        <w:t>w trybie podstawowym bez przeprowadzenia negocjacji na podstawie art. 275 pkt 1 ustawy  z dnia 11 września 2019 r. Prawo zamówień publicznych (</w:t>
      </w:r>
      <w:r w:rsidR="00595270">
        <w:rPr>
          <w:rFonts w:ascii="Cambria" w:hAnsi="Cambria" w:cs="Arial"/>
          <w:sz w:val="22"/>
          <w:szCs w:val="22"/>
        </w:rPr>
        <w:t xml:space="preserve">tekst jednolity: </w:t>
      </w:r>
      <w:r w:rsidR="00D157E4" w:rsidRPr="00D157E4">
        <w:rPr>
          <w:rFonts w:ascii="Cambria" w:hAnsi="Cambria" w:cs="Arial"/>
          <w:sz w:val="22"/>
          <w:szCs w:val="22"/>
        </w:rPr>
        <w:t>Dz.U. z 2023 r. poz. 1605</w:t>
      </w:r>
      <w:r w:rsidR="00D157E4">
        <w:rPr>
          <w:rFonts w:ascii="Cambria" w:hAnsi="Cambria" w:cs="Arial"/>
          <w:sz w:val="22"/>
          <w:szCs w:val="22"/>
        </w:rPr>
        <w:t xml:space="preserve">  </w:t>
      </w:r>
      <w:r w:rsidR="0005567F" w:rsidRPr="00672735">
        <w:rPr>
          <w:rFonts w:ascii="Cambria" w:hAnsi="Cambria" w:cs="Arial"/>
          <w:sz w:val="22"/>
          <w:szCs w:val="22"/>
        </w:rPr>
        <w:t xml:space="preserve"> z późniejszymi zmianami</w:t>
      </w:r>
      <w:r w:rsidR="0005567F" w:rsidRPr="00672735">
        <w:rPr>
          <w:rFonts w:ascii="Cambria" w:hAnsi="Cambria" w:cs="Arial"/>
          <w:sz w:val="22"/>
          <w:szCs w:val="22"/>
          <w:lang w:eastAsia="pl-PL"/>
        </w:rPr>
        <w:t>– „PZP”</w:t>
      </w:r>
      <w:r w:rsidR="0005567F" w:rsidRPr="00672735">
        <w:rPr>
          <w:rFonts w:ascii="Cambria" w:hAnsi="Cambria" w:cs="Arial"/>
          <w:sz w:val="22"/>
          <w:szCs w:val="22"/>
        </w:rPr>
        <w:t>)</w:t>
      </w:r>
      <w:r w:rsidRPr="00672735">
        <w:rPr>
          <w:rFonts w:ascii="Cambria" w:hAnsi="Cambria" w:cs="Arial"/>
          <w:sz w:val="22"/>
          <w:szCs w:val="22"/>
          <w:lang w:eastAsia="pl-PL"/>
        </w:rPr>
        <w:t>, została zawarta umowa („Umowa”) następującej treści:</w:t>
      </w:r>
    </w:p>
    <w:p w14:paraId="7D607882" w14:textId="4621092D" w:rsidR="00297119" w:rsidRDefault="0080031A" w:rsidP="00595270">
      <w:pPr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1</w:t>
      </w:r>
      <w:r w:rsidR="00297119" w:rsidRPr="00672735">
        <w:rPr>
          <w:rFonts w:ascii="Cambria" w:hAnsi="Cambria"/>
          <w:b/>
          <w:sz w:val="22"/>
          <w:szCs w:val="22"/>
        </w:rPr>
        <w:br/>
        <w:t>Przedmiot</w:t>
      </w:r>
      <w:r w:rsidR="009C12E7" w:rsidRPr="00672735">
        <w:rPr>
          <w:rFonts w:ascii="Cambria" w:hAnsi="Cambria"/>
          <w:b/>
          <w:sz w:val="22"/>
          <w:szCs w:val="22"/>
        </w:rPr>
        <w:t xml:space="preserve"> </w:t>
      </w:r>
      <w:r w:rsidR="001557EE" w:rsidRPr="00672735">
        <w:rPr>
          <w:rFonts w:ascii="Cambria" w:hAnsi="Cambria"/>
          <w:b/>
          <w:sz w:val="22"/>
          <w:szCs w:val="22"/>
        </w:rPr>
        <w:t xml:space="preserve"> i zakres U</w:t>
      </w:r>
      <w:r w:rsidR="009C12E7" w:rsidRPr="00672735">
        <w:rPr>
          <w:rFonts w:ascii="Cambria" w:hAnsi="Cambria"/>
          <w:b/>
          <w:sz w:val="22"/>
          <w:szCs w:val="22"/>
        </w:rPr>
        <w:t>mowy</w:t>
      </w:r>
    </w:p>
    <w:p w14:paraId="7C69CBCD" w14:textId="77777777" w:rsidR="004F1131" w:rsidRPr="004F1131" w:rsidRDefault="004F1131" w:rsidP="00595270">
      <w:pPr>
        <w:spacing w:before="360" w:after="120"/>
        <w:jc w:val="center"/>
        <w:rPr>
          <w:rFonts w:ascii="Cambria" w:hAnsi="Cambria"/>
          <w:b/>
          <w:sz w:val="10"/>
          <w:szCs w:val="10"/>
        </w:rPr>
      </w:pPr>
    </w:p>
    <w:p w14:paraId="73BBEA86" w14:textId="3D816AC7" w:rsidR="004F1131" w:rsidRPr="004F1131" w:rsidRDefault="00297119" w:rsidP="004F1131">
      <w:pPr>
        <w:numPr>
          <w:ilvl w:val="0"/>
          <w:numId w:val="3"/>
        </w:numPr>
        <w:spacing w:before="120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Przedmiotem </w:t>
      </w:r>
      <w:r w:rsidR="009C12E7" w:rsidRPr="00672735">
        <w:rPr>
          <w:rFonts w:ascii="Cambria" w:hAnsi="Cambria"/>
          <w:sz w:val="22"/>
          <w:szCs w:val="22"/>
        </w:rPr>
        <w:t>umowy</w:t>
      </w:r>
      <w:r w:rsidR="00290D93" w:rsidRPr="00672735">
        <w:rPr>
          <w:rFonts w:ascii="Cambria" w:hAnsi="Cambria"/>
          <w:sz w:val="22"/>
          <w:szCs w:val="22"/>
        </w:rPr>
        <w:t xml:space="preserve"> </w:t>
      </w:r>
      <w:r w:rsidR="00C719C2" w:rsidRPr="00672735">
        <w:rPr>
          <w:rFonts w:ascii="Cambria" w:hAnsi="Cambria"/>
          <w:sz w:val="22"/>
          <w:szCs w:val="22"/>
        </w:rPr>
        <w:t xml:space="preserve">jest </w:t>
      </w:r>
      <w:r w:rsidRPr="00F82654">
        <w:rPr>
          <w:rFonts w:ascii="Cambria" w:hAnsi="Cambria"/>
          <w:sz w:val="22"/>
          <w:szCs w:val="22"/>
        </w:rPr>
        <w:t>dostawa</w:t>
      </w:r>
      <w:r w:rsidR="004F1131">
        <w:rPr>
          <w:rFonts w:ascii="Cambria" w:hAnsi="Cambria"/>
          <w:sz w:val="22"/>
          <w:szCs w:val="22"/>
        </w:rPr>
        <w:t xml:space="preserve"> </w:t>
      </w:r>
      <w:r w:rsidR="0015559F">
        <w:rPr>
          <w:rFonts w:ascii="Cambria" w:hAnsi="Cambria"/>
          <w:sz w:val="22"/>
          <w:szCs w:val="22"/>
        </w:rPr>
        <w:t xml:space="preserve">6050 </w:t>
      </w:r>
      <w:r w:rsidR="004F1131">
        <w:rPr>
          <w:rFonts w:ascii="Cambria" w:hAnsi="Cambria"/>
          <w:sz w:val="22"/>
          <w:szCs w:val="22"/>
        </w:rPr>
        <w:t>kg</w:t>
      </w:r>
      <w:r w:rsidR="0015559F">
        <w:rPr>
          <w:rFonts w:ascii="Cambria" w:hAnsi="Cambria"/>
          <w:sz w:val="22"/>
          <w:szCs w:val="22"/>
        </w:rPr>
        <w:t xml:space="preserve"> </w:t>
      </w:r>
      <w:r w:rsidR="004F1131">
        <w:rPr>
          <w:rFonts w:ascii="Cambria" w:hAnsi="Cambria"/>
          <w:sz w:val="22"/>
          <w:szCs w:val="22"/>
        </w:rPr>
        <w:t xml:space="preserve"> </w:t>
      </w:r>
      <w:r w:rsidR="00886906" w:rsidRPr="00F82654">
        <w:rPr>
          <w:rFonts w:ascii="Cambria" w:hAnsi="Cambria"/>
          <w:sz w:val="22"/>
          <w:szCs w:val="22"/>
        </w:rPr>
        <w:t xml:space="preserve"> </w:t>
      </w:r>
      <w:r w:rsidR="004F1131">
        <w:rPr>
          <w:rFonts w:ascii="Cambria" w:hAnsi="Cambria"/>
          <w:b/>
          <w:sz w:val="22"/>
          <w:szCs w:val="22"/>
        </w:rPr>
        <w:t xml:space="preserve">nawozu </w:t>
      </w:r>
      <w:r w:rsidR="0015559F">
        <w:rPr>
          <w:rFonts w:ascii="Cambria" w:hAnsi="Cambria"/>
          <w:b/>
          <w:sz w:val="22"/>
          <w:szCs w:val="22"/>
        </w:rPr>
        <w:t xml:space="preserve">Osmocote </w:t>
      </w:r>
      <w:r w:rsidR="001557EE" w:rsidRPr="00672735">
        <w:rPr>
          <w:rFonts w:ascii="Cambria" w:hAnsi="Cambria"/>
          <w:sz w:val="22"/>
          <w:szCs w:val="22"/>
        </w:rPr>
        <w:t xml:space="preserve">do Gospodarstwa Szkółkarskiego </w:t>
      </w:r>
      <w:r w:rsidR="00666F74">
        <w:rPr>
          <w:rFonts w:ascii="Cambria" w:hAnsi="Cambria"/>
          <w:sz w:val="22"/>
          <w:szCs w:val="22"/>
        </w:rPr>
        <w:t xml:space="preserve">Sowin </w:t>
      </w:r>
      <w:r w:rsidR="004F1131">
        <w:rPr>
          <w:rFonts w:ascii="Cambria" w:hAnsi="Cambria"/>
          <w:sz w:val="22"/>
          <w:szCs w:val="22"/>
        </w:rPr>
        <w:t xml:space="preserve"> w 2023 roku.</w:t>
      </w:r>
    </w:p>
    <w:p w14:paraId="7EA0A848" w14:textId="77777777" w:rsidR="004F1131" w:rsidRPr="00DA6825" w:rsidRDefault="004F1131" w:rsidP="004F1131">
      <w:pPr>
        <w:pStyle w:val="Akapitzlist"/>
        <w:jc w:val="both"/>
        <w:rPr>
          <w:rFonts w:ascii="Cambria" w:hAnsi="Cambria"/>
          <w:sz w:val="10"/>
          <w:szCs w:val="10"/>
        </w:rPr>
      </w:pPr>
    </w:p>
    <w:p w14:paraId="05A81A3A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 xml:space="preserve">a) Ilość zamawianego nawozu </w:t>
      </w:r>
      <w:proofErr w:type="spellStart"/>
      <w:r w:rsidRPr="00AF6C87">
        <w:rPr>
          <w:rFonts w:ascii="Cambria" w:hAnsi="Cambria"/>
          <w:sz w:val="22"/>
          <w:szCs w:val="22"/>
        </w:rPr>
        <w:t>osmocote</w:t>
      </w:r>
      <w:proofErr w:type="spellEnd"/>
      <w:r w:rsidRPr="00AF6C87">
        <w:rPr>
          <w:rFonts w:ascii="Cambria" w:hAnsi="Cambria"/>
          <w:sz w:val="22"/>
          <w:szCs w:val="22"/>
        </w:rPr>
        <w:t xml:space="preserve"> (lub równoważnego): 6050  kg </w:t>
      </w:r>
    </w:p>
    <w:p w14:paraId="1D02DE1E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</w:p>
    <w:p w14:paraId="120FDD79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>b) Skład NPK: 15-9-12+ 2MgO+mikroelementy;</w:t>
      </w:r>
    </w:p>
    <w:p w14:paraId="05B023C2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>c) Nawóz otoczkowany o przedłużonym działaniu i kontrolowanym,   równomiernym w czasie uwalnianiu składników pokarmowych</w:t>
      </w:r>
    </w:p>
    <w:p w14:paraId="515870D0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>d) Okres uwalniania składników: 5-6 miesiące w temperaturze 21°C</w:t>
      </w:r>
    </w:p>
    <w:p w14:paraId="48ECC343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>e) Sposób pakowania nawozu: dedykowane opakowania (worki) o wadze jednostkowej</w:t>
      </w:r>
    </w:p>
    <w:p w14:paraId="3E0BCA2A" w14:textId="77777777" w:rsidR="00AF6C87" w:rsidRPr="00AF6C87" w:rsidRDefault="00AF6C87" w:rsidP="00AF6C87">
      <w:pPr>
        <w:pStyle w:val="Akapitzlist"/>
        <w:ind w:left="993" w:hanging="273"/>
        <w:rPr>
          <w:rFonts w:ascii="Cambria" w:hAnsi="Cambria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 xml:space="preserve">     25kg.</w:t>
      </w:r>
    </w:p>
    <w:p w14:paraId="2039AA7B" w14:textId="65578B84" w:rsidR="004F1131" w:rsidRDefault="00AF6C87" w:rsidP="00AF6C87">
      <w:pPr>
        <w:pStyle w:val="Akapitzlist"/>
        <w:ind w:left="993" w:hanging="273"/>
        <w:rPr>
          <w:rFonts w:ascii="Cambria" w:hAnsi="Cambria" w:cs="Arial"/>
          <w:sz w:val="22"/>
          <w:szCs w:val="22"/>
        </w:rPr>
      </w:pPr>
      <w:r w:rsidRPr="00AF6C87">
        <w:rPr>
          <w:rFonts w:ascii="Cambria" w:hAnsi="Cambria"/>
          <w:sz w:val="22"/>
          <w:szCs w:val="22"/>
        </w:rPr>
        <w:t>f)  Zamawiający nie dopuszcza zaoferowania i dostawy nawozu o krótszym/dłuższym niż  wskazany powyżej okresie uwalniania składników pokarmowych</w:t>
      </w:r>
      <w:bookmarkStart w:id="0" w:name="_GoBack"/>
      <w:bookmarkEnd w:id="0"/>
    </w:p>
    <w:p w14:paraId="5F4DFE62" w14:textId="77777777" w:rsidR="004F1131" w:rsidRPr="006E306A" w:rsidRDefault="004F1131" w:rsidP="004F1131">
      <w:pPr>
        <w:pStyle w:val="Akapitzlist"/>
        <w:rPr>
          <w:rFonts w:ascii="Cambria" w:hAnsi="Cambria"/>
          <w:sz w:val="8"/>
          <w:szCs w:val="8"/>
        </w:rPr>
      </w:pPr>
    </w:p>
    <w:p w14:paraId="4E24DD4D" w14:textId="77777777" w:rsidR="004F1131" w:rsidRPr="00DA6825" w:rsidRDefault="004F1131" w:rsidP="004F1131">
      <w:pPr>
        <w:pStyle w:val="Akapitzlist"/>
        <w:jc w:val="both"/>
        <w:rPr>
          <w:rFonts w:ascii="Cambria" w:hAnsi="Cambria"/>
          <w:sz w:val="10"/>
          <w:szCs w:val="10"/>
        </w:rPr>
      </w:pPr>
    </w:p>
    <w:p w14:paraId="05E9DC78" w14:textId="77777777" w:rsidR="004F1131" w:rsidRPr="004F1131" w:rsidRDefault="004F1131" w:rsidP="004F1131">
      <w:pPr>
        <w:pStyle w:val="Akapitzlist"/>
        <w:ind w:left="1079"/>
        <w:rPr>
          <w:rFonts w:ascii="Cambria" w:hAnsi="Cambria" w:cs="Arial"/>
          <w:sz w:val="10"/>
          <w:szCs w:val="10"/>
        </w:rPr>
      </w:pPr>
    </w:p>
    <w:p w14:paraId="77BBAAE0" w14:textId="77777777" w:rsidR="004F1131" w:rsidRPr="00CB013A" w:rsidRDefault="004F1131" w:rsidP="004F1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0"/>
          <w:szCs w:val="10"/>
          <w:lang w:eastAsia="pl-PL"/>
        </w:rPr>
      </w:pPr>
    </w:p>
    <w:p w14:paraId="292114EF" w14:textId="1D786500" w:rsidR="004F1131" w:rsidRPr="004F1131" w:rsidRDefault="004F1131" w:rsidP="004F1131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Cambria" w:hAnsi="Cambria" w:cs="Arial"/>
          <w:sz w:val="22"/>
          <w:szCs w:val="22"/>
        </w:rPr>
      </w:pPr>
      <w:r w:rsidRPr="004F1131">
        <w:rPr>
          <w:rFonts w:ascii="Cambria" w:hAnsi="Cambria" w:cs="Arial"/>
          <w:sz w:val="22"/>
          <w:szCs w:val="22"/>
        </w:rPr>
        <w:lastRenderedPageBreak/>
        <w:t xml:space="preserve">Zamawiający przewiduje możliwość wykorzystania prawa Opcji o którym mowa w art. 441 ust. 1 PZP. Zakres ilościowy dostaw wskazany powyżej stanowi zakres podstawowy zamówienia. W ramach prawa Opcji Zamawiający przewiduje możliwość zlecenia wykonania dodatkowych dostaw nawozów w ilości do 20% ilości podstawowej </w:t>
      </w:r>
      <w:r>
        <w:rPr>
          <w:rFonts w:ascii="Cambria" w:hAnsi="Cambria" w:cs="Arial"/>
          <w:sz w:val="22"/>
          <w:szCs w:val="22"/>
        </w:rPr>
        <w:t>(</w:t>
      </w:r>
      <w:r w:rsidRPr="004F1131">
        <w:rPr>
          <w:rFonts w:ascii="Cambria" w:hAnsi="Cambria" w:cs="Arial"/>
          <w:sz w:val="22"/>
          <w:szCs w:val="22"/>
        </w:rPr>
        <w:t>dla każdego z zadań częściowych</w:t>
      </w:r>
      <w:r>
        <w:rPr>
          <w:rFonts w:ascii="Cambria" w:hAnsi="Cambria" w:cs="Arial"/>
          <w:sz w:val="22"/>
          <w:szCs w:val="22"/>
        </w:rPr>
        <w:t>)</w:t>
      </w:r>
      <w:r w:rsidRPr="004F1131">
        <w:rPr>
          <w:rFonts w:ascii="Cambria" w:hAnsi="Cambria" w:cs="Arial"/>
          <w:sz w:val="22"/>
          <w:szCs w:val="22"/>
        </w:rPr>
        <w:t xml:space="preserve"> Wykonawcy nie przysługuje roszczenie o zlecenie wykonania dostaw objętych prawem Opcji. Rozliczenie za dostawy objęte prawem Opcji nastąpi na podstawie wartości 1 kg/litra nawozu ustalonej na drodze niniejszego postępowania i ilości zamówionych kg/litrów. Zamawiający zleci dostawy w ramach Opcji w przypadku zwiększonego zapotrzebowania na nawozy w Gospodarstwie Szkółkarskim w</w:t>
      </w:r>
      <w:r w:rsidR="00CA6289">
        <w:rPr>
          <w:rFonts w:ascii="Cambria" w:hAnsi="Cambria" w:cs="Arial"/>
          <w:sz w:val="22"/>
          <w:szCs w:val="22"/>
        </w:rPr>
        <w:t xml:space="preserve"> </w:t>
      </w:r>
      <w:r w:rsidR="0015559F">
        <w:rPr>
          <w:rFonts w:ascii="Cambria" w:hAnsi="Cambria" w:cs="Arial"/>
          <w:sz w:val="22"/>
          <w:szCs w:val="22"/>
        </w:rPr>
        <w:t>Sowin.</w:t>
      </w:r>
    </w:p>
    <w:p w14:paraId="752CE525" w14:textId="77777777" w:rsidR="004F1131" w:rsidRPr="004F1131" w:rsidRDefault="004F1131" w:rsidP="004F1131">
      <w:pPr>
        <w:pStyle w:val="Akapitzlist"/>
        <w:ind w:left="360" w:hanging="644"/>
        <w:rPr>
          <w:rFonts w:ascii="Cambria" w:hAnsi="Cambria"/>
          <w:sz w:val="10"/>
          <w:szCs w:val="10"/>
          <w:highlight w:val="yellow"/>
        </w:rPr>
      </w:pPr>
    </w:p>
    <w:p w14:paraId="2E970A4E" w14:textId="77777777" w:rsidR="004F1131" w:rsidRPr="004F1131" w:rsidRDefault="004F1131" w:rsidP="004F1131">
      <w:pPr>
        <w:pStyle w:val="Akapitzlist"/>
        <w:spacing w:before="120"/>
        <w:jc w:val="both"/>
        <w:rPr>
          <w:rFonts w:ascii="Cambria" w:hAnsi="Cambria" w:cs="Arial"/>
          <w:sz w:val="10"/>
          <w:szCs w:val="10"/>
        </w:rPr>
      </w:pPr>
    </w:p>
    <w:p w14:paraId="24334EDE" w14:textId="41EFC563" w:rsidR="004F1131" w:rsidRPr="004F1131" w:rsidRDefault="004F1131" w:rsidP="004F1131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Dostarczony</w:t>
      </w:r>
      <w:r w:rsidRPr="004F1131">
        <w:rPr>
          <w:rFonts w:ascii="Cambria" w:hAnsi="Cambria" w:cs="Arial"/>
          <w:sz w:val="22"/>
          <w:szCs w:val="22"/>
        </w:rPr>
        <w:t xml:space="preserve"> naw</w:t>
      </w:r>
      <w:r>
        <w:rPr>
          <w:rFonts w:ascii="Cambria" w:hAnsi="Cambria" w:cs="Arial"/>
          <w:sz w:val="22"/>
          <w:szCs w:val="22"/>
        </w:rPr>
        <w:t>óz/nawozy</w:t>
      </w:r>
      <w:r w:rsidRPr="004F1131">
        <w:rPr>
          <w:rFonts w:ascii="Cambria" w:hAnsi="Cambria" w:cs="Arial"/>
          <w:sz w:val="22"/>
          <w:szCs w:val="22"/>
        </w:rPr>
        <w:t xml:space="preserve"> muszą być zgodne z przepisami regulującymi</w:t>
      </w:r>
      <w:r>
        <w:rPr>
          <w:rFonts w:ascii="Cambria" w:hAnsi="Cambria" w:cs="Arial"/>
          <w:sz w:val="22"/>
          <w:szCs w:val="22"/>
        </w:rPr>
        <w:t xml:space="preserve"> </w:t>
      </w:r>
      <w:r w:rsidRPr="004F1131">
        <w:rPr>
          <w:rFonts w:ascii="Cambria" w:hAnsi="Cambria" w:cs="Arial"/>
          <w:sz w:val="22"/>
          <w:szCs w:val="22"/>
        </w:rPr>
        <w:t xml:space="preserve">wprowadzenie </w:t>
      </w:r>
      <w:r>
        <w:rPr>
          <w:rFonts w:ascii="Cambria" w:hAnsi="Cambria" w:cs="Arial"/>
          <w:sz w:val="22"/>
          <w:szCs w:val="22"/>
        </w:rPr>
        <w:br/>
      </w:r>
      <w:r w:rsidRPr="004F1131">
        <w:rPr>
          <w:rFonts w:ascii="Cambria" w:hAnsi="Cambria" w:cs="Arial"/>
          <w:sz w:val="22"/>
          <w:szCs w:val="22"/>
        </w:rPr>
        <w:t>do obrotu nawozów i środków wspomagających uprawę roślin tj.</w:t>
      </w:r>
    </w:p>
    <w:p w14:paraId="5F655B9C" w14:textId="77777777" w:rsidR="004F1131" w:rsidRPr="00871025" w:rsidRDefault="004F1131" w:rsidP="004F1131">
      <w:pPr>
        <w:pStyle w:val="Akapitzlist"/>
        <w:spacing w:before="120"/>
        <w:jc w:val="both"/>
        <w:rPr>
          <w:rFonts w:ascii="Cambria" w:hAnsi="Cambria" w:cs="Arial"/>
          <w:sz w:val="10"/>
          <w:szCs w:val="10"/>
        </w:rPr>
      </w:pPr>
    </w:p>
    <w:p w14:paraId="4E785C05" w14:textId="3A624938" w:rsidR="004F1131" w:rsidRPr="00BF115B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a)</w:t>
      </w:r>
      <w:r w:rsidRPr="00BF115B">
        <w:rPr>
          <w:rFonts w:ascii="Cambria" w:hAnsi="Cambria" w:cs="Arial"/>
          <w:sz w:val="22"/>
          <w:szCs w:val="22"/>
        </w:rPr>
        <w:t xml:space="preserve">    </w:t>
      </w:r>
      <w:r>
        <w:rPr>
          <w:rFonts w:ascii="Cambria" w:hAnsi="Cambria" w:cs="Arial"/>
          <w:sz w:val="22"/>
          <w:szCs w:val="22"/>
        </w:rPr>
        <w:t>U</w:t>
      </w:r>
      <w:r w:rsidRPr="00BF115B">
        <w:rPr>
          <w:rFonts w:ascii="Cambria" w:hAnsi="Cambria" w:cs="Arial"/>
          <w:sz w:val="22"/>
          <w:szCs w:val="22"/>
        </w:rPr>
        <w:t>staw</w:t>
      </w:r>
      <w:r>
        <w:rPr>
          <w:rFonts w:ascii="Cambria" w:hAnsi="Cambria" w:cs="Arial"/>
          <w:sz w:val="22"/>
          <w:szCs w:val="22"/>
        </w:rPr>
        <w:t>ą</w:t>
      </w:r>
      <w:r w:rsidRPr="00BF115B">
        <w:rPr>
          <w:rFonts w:ascii="Cambria" w:hAnsi="Cambria" w:cs="Arial"/>
          <w:sz w:val="22"/>
          <w:szCs w:val="22"/>
        </w:rPr>
        <w:t xml:space="preserve"> z dnia 10 lipca 2007 r. o nawozach i nawożeniu </w:t>
      </w:r>
      <w:r w:rsidR="00D157E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t xml:space="preserve"> </w:t>
      </w:r>
      <w:r w:rsidR="00D157E4" w:rsidRPr="00D157E4">
        <w:rPr>
          <w:rFonts w:ascii="Cambria" w:hAnsi="Cambria" w:cs="Arial"/>
          <w:sz w:val="22"/>
          <w:szCs w:val="22"/>
        </w:rPr>
        <w:t>Dz.U. z 2023 r. poz. 569</w:t>
      </w:r>
      <w:r w:rsidR="00D157E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t>późn.zm.</w:t>
      </w:r>
      <w:r w:rsidRPr="00BF115B">
        <w:rPr>
          <w:rFonts w:ascii="Cambria" w:hAnsi="Cambria" w:cs="Arial"/>
          <w:sz w:val="22"/>
          <w:szCs w:val="22"/>
        </w:rPr>
        <w:t>);</w:t>
      </w:r>
    </w:p>
    <w:p w14:paraId="7A6EF851" w14:textId="55E9BA2D" w:rsidR="004F1131" w:rsidRPr="00BF115B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b)  R</w:t>
      </w:r>
      <w:r w:rsidRPr="00BF115B">
        <w:rPr>
          <w:rFonts w:ascii="Cambria" w:hAnsi="Cambria" w:cs="Arial"/>
          <w:sz w:val="22"/>
          <w:szCs w:val="22"/>
        </w:rPr>
        <w:t>ozporządzenie</w:t>
      </w:r>
      <w:r>
        <w:rPr>
          <w:rFonts w:ascii="Cambria" w:hAnsi="Cambria" w:cs="Arial"/>
          <w:sz w:val="22"/>
          <w:szCs w:val="22"/>
        </w:rPr>
        <w:t>m</w:t>
      </w:r>
      <w:r w:rsidRPr="00BF115B">
        <w:rPr>
          <w:rFonts w:ascii="Cambria" w:hAnsi="Cambria" w:cs="Arial"/>
          <w:sz w:val="22"/>
          <w:szCs w:val="22"/>
        </w:rPr>
        <w:t xml:space="preserve"> Ministra Rolnictwa i Rozwoju Wsi z dnia 18 czerwca 2008 r. </w:t>
      </w:r>
      <w:r>
        <w:rPr>
          <w:rFonts w:ascii="Cambria" w:hAnsi="Cambria" w:cs="Arial"/>
          <w:sz w:val="22"/>
          <w:szCs w:val="22"/>
        </w:rPr>
        <w:br/>
      </w:r>
      <w:r w:rsidRPr="00BF115B">
        <w:rPr>
          <w:rFonts w:ascii="Cambria" w:hAnsi="Cambria" w:cs="Arial"/>
          <w:sz w:val="22"/>
          <w:szCs w:val="22"/>
        </w:rPr>
        <w:t xml:space="preserve">w sprawie wykonania niektórych przepisów ustawy o nawozach i nawożeniu </w:t>
      </w:r>
      <w:r>
        <w:rPr>
          <w:rFonts w:ascii="Cambria" w:hAnsi="Cambria" w:cs="Arial"/>
          <w:sz w:val="22"/>
          <w:szCs w:val="22"/>
        </w:rPr>
        <w:br/>
      </w:r>
      <w:r w:rsidRPr="00BF115B">
        <w:rPr>
          <w:rFonts w:ascii="Cambria" w:hAnsi="Cambria" w:cs="Arial"/>
          <w:sz w:val="22"/>
          <w:szCs w:val="22"/>
        </w:rPr>
        <w:t xml:space="preserve">(Dz. U. Nr 119, poz. 765 </w:t>
      </w:r>
      <w:r w:rsidR="00734184">
        <w:rPr>
          <w:rFonts w:ascii="Cambria" w:hAnsi="Cambria" w:cs="Arial"/>
          <w:sz w:val="22"/>
          <w:szCs w:val="22"/>
        </w:rPr>
        <w:t>z późn.zm.</w:t>
      </w:r>
      <w:r w:rsidRPr="00BF115B">
        <w:rPr>
          <w:rFonts w:ascii="Cambria" w:hAnsi="Cambria" w:cs="Arial"/>
          <w:sz w:val="22"/>
          <w:szCs w:val="22"/>
        </w:rPr>
        <w:t>);</w:t>
      </w:r>
    </w:p>
    <w:p w14:paraId="0E3926BA" w14:textId="05C1332F" w:rsidR="004F1131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c)    R</w:t>
      </w:r>
      <w:r w:rsidRPr="00BF115B">
        <w:rPr>
          <w:rFonts w:ascii="Cambria" w:hAnsi="Cambria" w:cs="Arial"/>
          <w:sz w:val="22"/>
          <w:szCs w:val="22"/>
        </w:rPr>
        <w:t>ozporządzenie</w:t>
      </w:r>
      <w:r>
        <w:rPr>
          <w:rFonts w:ascii="Cambria" w:hAnsi="Cambria" w:cs="Arial"/>
          <w:sz w:val="22"/>
          <w:szCs w:val="22"/>
        </w:rPr>
        <w:t>m</w:t>
      </w:r>
      <w:r w:rsidRPr="00BF115B">
        <w:rPr>
          <w:rFonts w:ascii="Cambria" w:hAnsi="Cambria" w:cs="Arial"/>
          <w:sz w:val="22"/>
          <w:szCs w:val="22"/>
        </w:rPr>
        <w:t xml:space="preserve"> Ministra Gospodarki z dnia 8 września 2010 r. w sprawie sposobu pakowania nawozów mineralnych, umieszczania informacji o składnikach nawozowych na tych opakowaniach, sposobu badania nawozów mineralnych oraz typów wapna nawozowego (Dz. U. Nr 183 poz. 1229).</w:t>
      </w:r>
    </w:p>
    <w:p w14:paraId="418F653E" w14:textId="1240E94D" w:rsidR="004F1131" w:rsidRDefault="004F1131" w:rsidP="004F1131">
      <w:pPr>
        <w:pStyle w:val="Akapitzlist"/>
        <w:spacing w:before="120"/>
        <w:ind w:left="1134" w:hanging="41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d) </w:t>
      </w:r>
      <w:r>
        <w:rPr>
          <w:rFonts w:ascii="Cambria" w:hAnsi="Cambria" w:cs="Arial"/>
          <w:sz w:val="22"/>
          <w:szCs w:val="22"/>
        </w:rPr>
        <w:tab/>
      </w:r>
      <w:r w:rsidRPr="00871025">
        <w:rPr>
          <w:rFonts w:ascii="Cambria" w:hAnsi="Cambria" w:cs="Arial"/>
          <w:sz w:val="22"/>
          <w:szCs w:val="22"/>
        </w:rPr>
        <w:t>Od 16 lipca 2022 r. w pełni obowiązuje rozporządzenie (UE) 2019/1009, uchyla</w:t>
      </w:r>
      <w:r>
        <w:rPr>
          <w:rFonts w:ascii="Cambria" w:hAnsi="Cambria" w:cs="Arial"/>
          <w:sz w:val="22"/>
          <w:szCs w:val="22"/>
        </w:rPr>
        <w:t>jące</w:t>
      </w:r>
      <w:r w:rsidRPr="00871025">
        <w:rPr>
          <w:rFonts w:ascii="Cambria" w:hAnsi="Cambria" w:cs="Arial"/>
          <w:sz w:val="22"/>
          <w:szCs w:val="22"/>
        </w:rPr>
        <w:t xml:space="preserve"> rozporządzenie (WE) 2003/2003 Parlamentu Europejskiego i Rady z dnia </w:t>
      </w:r>
      <w:r>
        <w:rPr>
          <w:rFonts w:ascii="Cambria" w:hAnsi="Cambria" w:cs="Arial"/>
          <w:sz w:val="22"/>
          <w:szCs w:val="22"/>
        </w:rPr>
        <w:br/>
      </w:r>
      <w:r w:rsidRPr="00871025">
        <w:rPr>
          <w:rFonts w:ascii="Cambria" w:hAnsi="Cambria" w:cs="Arial"/>
          <w:sz w:val="22"/>
          <w:szCs w:val="22"/>
        </w:rPr>
        <w:t xml:space="preserve">13 października 2003 r. w sprawie nawozów (Dz. U. </w:t>
      </w:r>
      <w:r w:rsidR="00734184">
        <w:rPr>
          <w:rFonts w:ascii="Cambria" w:hAnsi="Cambria" w:cs="Arial"/>
          <w:sz w:val="22"/>
          <w:szCs w:val="22"/>
        </w:rPr>
        <w:t>U</w:t>
      </w:r>
      <w:r w:rsidRPr="00871025">
        <w:rPr>
          <w:rFonts w:ascii="Cambria" w:hAnsi="Cambria" w:cs="Arial"/>
          <w:sz w:val="22"/>
          <w:szCs w:val="22"/>
        </w:rPr>
        <w:t>E L</w:t>
      </w:r>
      <w:r w:rsidR="00734184">
        <w:rPr>
          <w:rFonts w:ascii="Cambria" w:hAnsi="Cambria" w:cs="Arial"/>
          <w:sz w:val="22"/>
          <w:szCs w:val="22"/>
        </w:rPr>
        <w:t>. z 2019 r. Nr 170</w:t>
      </w:r>
      <w:r w:rsidRPr="00871025">
        <w:rPr>
          <w:rFonts w:ascii="Cambria" w:hAnsi="Cambria" w:cs="Arial"/>
          <w:sz w:val="22"/>
          <w:szCs w:val="22"/>
        </w:rPr>
        <w:t xml:space="preserve"> str. 1</w:t>
      </w:r>
      <w:r w:rsidR="00734184">
        <w:rPr>
          <w:rFonts w:ascii="Cambria" w:hAnsi="Cambria" w:cs="Arial"/>
          <w:sz w:val="22"/>
          <w:szCs w:val="22"/>
        </w:rPr>
        <w:t xml:space="preserve"> </w:t>
      </w:r>
      <w:r w:rsidR="00734184">
        <w:rPr>
          <w:rFonts w:ascii="Cambria" w:hAnsi="Cambria" w:cs="Arial"/>
          <w:sz w:val="22"/>
          <w:szCs w:val="22"/>
        </w:rPr>
        <w:br/>
        <w:t>z późniejszymi zmianami</w:t>
      </w:r>
      <w:r w:rsidRPr="00871025">
        <w:rPr>
          <w:rFonts w:ascii="Cambria" w:hAnsi="Cambria" w:cs="Arial"/>
          <w:sz w:val="22"/>
          <w:szCs w:val="22"/>
        </w:rPr>
        <w:t>), w związku z tym obowiązują przepisy przejściowe.</w:t>
      </w:r>
    </w:p>
    <w:p w14:paraId="352BD3CA" w14:textId="48420374" w:rsidR="004F1131" w:rsidRPr="00871025" w:rsidRDefault="004F1131" w:rsidP="004F1131">
      <w:pPr>
        <w:spacing w:before="120"/>
        <w:ind w:left="708"/>
        <w:jc w:val="both"/>
        <w:rPr>
          <w:rFonts w:ascii="Cambria" w:hAnsi="Cambria" w:cs="Arial"/>
          <w:sz w:val="22"/>
          <w:szCs w:val="22"/>
        </w:rPr>
      </w:pPr>
      <w:r w:rsidRPr="00871025">
        <w:rPr>
          <w:rFonts w:ascii="Cambria" w:hAnsi="Cambria" w:cs="Arial"/>
          <w:sz w:val="22"/>
          <w:szCs w:val="22"/>
        </w:rPr>
        <w:t xml:space="preserve">Zgodnie z art. 52 rozporządzenia (UE) 2019/1009, możliwe jest udostępnianie na rynku nawozów oznaczonych znakiem „NAWÓZ WE”, które zostały wprowadzone do obrotu zgodnie z rozporządzeniem (WE) 2003/2003 przed dniem 16 lipca 2022 r. Nawozy </w:t>
      </w:r>
      <w:r>
        <w:rPr>
          <w:rFonts w:ascii="Cambria" w:hAnsi="Cambria" w:cs="Arial"/>
          <w:sz w:val="22"/>
          <w:szCs w:val="22"/>
        </w:rPr>
        <w:br/>
      </w:r>
      <w:r w:rsidRPr="00871025">
        <w:rPr>
          <w:rFonts w:ascii="Cambria" w:hAnsi="Cambria" w:cs="Arial"/>
          <w:sz w:val="22"/>
          <w:szCs w:val="22"/>
        </w:rPr>
        <w:t>te mogą pozostać w obrocie handlowym do upływu terminu ich ważności.</w:t>
      </w:r>
    </w:p>
    <w:p w14:paraId="04B3F0AC" w14:textId="66CE2766" w:rsidR="00297119" w:rsidRPr="00672735" w:rsidRDefault="0080031A" w:rsidP="00E056AD">
      <w:pPr>
        <w:keepNext/>
        <w:keepLines/>
        <w:spacing w:before="360" w:after="120"/>
        <w:jc w:val="center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2</w:t>
      </w:r>
      <w:r w:rsidR="00297119" w:rsidRPr="00672735">
        <w:rPr>
          <w:rFonts w:ascii="Cambria" w:hAnsi="Cambria"/>
          <w:b/>
          <w:sz w:val="22"/>
          <w:szCs w:val="22"/>
        </w:rPr>
        <w:br/>
      </w:r>
      <w:r w:rsidR="006C6182">
        <w:rPr>
          <w:rFonts w:ascii="Cambria" w:hAnsi="Cambria"/>
          <w:b/>
          <w:sz w:val="22"/>
          <w:szCs w:val="22"/>
        </w:rPr>
        <w:t>Termin realizacji i w</w:t>
      </w:r>
      <w:r w:rsidR="00297119" w:rsidRPr="00672735">
        <w:rPr>
          <w:rFonts w:ascii="Cambria" w:hAnsi="Cambria"/>
          <w:b/>
          <w:sz w:val="22"/>
          <w:szCs w:val="22"/>
        </w:rPr>
        <w:t>arunki dostawy</w:t>
      </w:r>
    </w:p>
    <w:p w14:paraId="4FCADDBA" w14:textId="77777777" w:rsidR="0015559F" w:rsidRDefault="006C6182" w:rsidP="0015559F">
      <w:pPr>
        <w:pStyle w:val="Tekstpodstawowy2"/>
        <w:numPr>
          <w:ilvl w:val="0"/>
          <w:numId w:val="47"/>
        </w:numPr>
        <w:spacing w:after="0"/>
        <w:ind w:left="426" w:hanging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Nawozy zostaną dostarczone w następujących terminach:</w:t>
      </w:r>
    </w:p>
    <w:p w14:paraId="2DD8974B" w14:textId="15E0EF24" w:rsidR="006C6182" w:rsidRPr="0015559F" w:rsidRDefault="006C6182" w:rsidP="0015559F">
      <w:pPr>
        <w:pStyle w:val="Tekstpodstawowy2"/>
        <w:spacing w:after="0"/>
        <w:ind w:left="426"/>
        <w:rPr>
          <w:rFonts w:ascii="Cambria" w:hAnsi="Cambria"/>
          <w:sz w:val="22"/>
          <w:szCs w:val="22"/>
        </w:rPr>
      </w:pPr>
      <w:r w:rsidRPr="0015559F">
        <w:rPr>
          <w:rFonts w:ascii="Cambria" w:hAnsi="Cambria"/>
          <w:bCs/>
          <w:sz w:val="22"/>
          <w:szCs w:val="22"/>
        </w:rPr>
        <w:t xml:space="preserve">Osmocote </w:t>
      </w:r>
      <w:r w:rsidR="00AF6C87">
        <w:rPr>
          <w:rFonts w:ascii="Cambria" w:hAnsi="Cambria"/>
          <w:bCs/>
          <w:sz w:val="22"/>
          <w:szCs w:val="22"/>
        </w:rPr>
        <w:t>5</w:t>
      </w:r>
      <w:r w:rsidRPr="0015559F">
        <w:rPr>
          <w:rFonts w:ascii="Cambria" w:hAnsi="Cambria"/>
          <w:bCs/>
          <w:sz w:val="22"/>
          <w:szCs w:val="22"/>
        </w:rPr>
        <w:t>-</w:t>
      </w:r>
      <w:r w:rsidR="00AF6C87">
        <w:rPr>
          <w:rFonts w:ascii="Cambria" w:hAnsi="Cambria"/>
          <w:bCs/>
          <w:sz w:val="22"/>
          <w:szCs w:val="22"/>
        </w:rPr>
        <w:t>6</w:t>
      </w:r>
      <w:r w:rsidRPr="0015559F">
        <w:rPr>
          <w:rFonts w:ascii="Cambria" w:hAnsi="Cambria"/>
          <w:bCs/>
          <w:sz w:val="22"/>
          <w:szCs w:val="22"/>
        </w:rPr>
        <w:t xml:space="preserve"> miesiące (lub równoważny) </w:t>
      </w:r>
      <w:r w:rsidR="0015559F">
        <w:rPr>
          <w:rFonts w:ascii="Cambria" w:hAnsi="Cambria"/>
          <w:b/>
          <w:bCs/>
          <w:sz w:val="22"/>
          <w:szCs w:val="22"/>
        </w:rPr>
        <w:t xml:space="preserve">do </w:t>
      </w:r>
      <w:r w:rsidR="00AF6C87">
        <w:rPr>
          <w:rFonts w:ascii="Cambria" w:hAnsi="Cambria"/>
          <w:b/>
          <w:bCs/>
          <w:sz w:val="22"/>
          <w:szCs w:val="22"/>
        </w:rPr>
        <w:t>23</w:t>
      </w:r>
      <w:r w:rsidR="0015559F">
        <w:rPr>
          <w:rFonts w:ascii="Cambria" w:hAnsi="Cambria"/>
          <w:b/>
          <w:bCs/>
          <w:sz w:val="22"/>
          <w:szCs w:val="22"/>
        </w:rPr>
        <w:t xml:space="preserve"> lutego 2024r.</w:t>
      </w:r>
    </w:p>
    <w:p w14:paraId="0624B1C2" w14:textId="278B4532" w:rsidR="0080031A" w:rsidRPr="006C6182" w:rsidRDefault="0080031A" w:rsidP="004F1131">
      <w:pPr>
        <w:pStyle w:val="Tekstpodstawowy2"/>
        <w:suppressAutoHyphens/>
        <w:spacing w:after="0" w:line="240" w:lineRule="auto"/>
        <w:jc w:val="both"/>
        <w:rPr>
          <w:rFonts w:ascii="Cambria" w:hAnsi="Cambria" w:cs="Arial"/>
          <w:bCs/>
          <w:sz w:val="10"/>
          <w:szCs w:val="10"/>
        </w:rPr>
      </w:pPr>
    </w:p>
    <w:p w14:paraId="48C40697" w14:textId="5146B68C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bCs/>
          <w:sz w:val="22"/>
          <w:szCs w:val="22"/>
        </w:rPr>
      </w:pPr>
      <w:r w:rsidRPr="00672735">
        <w:rPr>
          <w:rFonts w:ascii="Cambria" w:hAnsi="Cambria" w:cs="Arial"/>
          <w:bCs/>
          <w:sz w:val="22"/>
          <w:szCs w:val="22"/>
        </w:rPr>
        <w:t xml:space="preserve">Dostawy mogą się odbywać wyłącznie w dni robocze, w godzinach </w:t>
      </w:r>
      <w:r w:rsidR="0015559F">
        <w:rPr>
          <w:rFonts w:ascii="Cambria" w:hAnsi="Cambria" w:cs="Arial"/>
          <w:bCs/>
          <w:sz w:val="22"/>
          <w:szCs w:val="22"/>
        </w:rPr>
        <w:t>7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00</w:t>
      </w:r>
      <w:r w:rsidRPr="00672735">
        <w:rPr>
          <w:rFonts w:ascii="Cambria" w:hAnsi="Cambria" w:cs="Arial"/>
          <w:bCs/>
          <w:sz w:val="22"/>
          <w:szCs w:val="22"/>
        </w:rPr>
        <w:t xml:space="preserve"> </w:t>
      </w:r>
      <w:r w:rsidR="0015559F">
        <w:rPr>
          <w:rFonts w:ascii="Cambria" w:hAnsi="Cambria" w:cs="Arial"/>
          <w:bCs/>
          <w:sz w:val="22"/>
          <w:szCs w:val="22"/>
        </w:rPr>
        <w:t>–</w:t>
      </w:r>
      <w:r w:rsidRPr="00672735">
        <w:rPr>
          <w:rFonts w:ascii="Cambria" w:hAnsi="Cambria" w:cs="Arial"/>
          <w:bCs/>
          <w:sz w:val="22"/>
          <w:szCs w:val="22"/>
        </w:rPr>
        <w:t xml:space="preserve"> 1</w:t>
      </w:r>
      <w:r w:rsidR="0015559F">
        <w:rPr>
          <w:rFonts w:ascii="Cambria" w:hAnsi="Cambria" w:cs="Arial"/>
          <w:bCs/>
          <w:sz w:val="22"/>
          <w:szCs w:val="22"/>
        </w:rPr>
        <w:t>5</w:t>
      </w:r>
      <w:r w:rsidR="0015559F">
        <w:rPr>
          <w:rFonts w:ascii="Cambria" w:hAnsi="Cambria" w:cs="Arial"/>
          <w:bCs/>
          <w:sz w:val="22"/>
          <w:szCs w:val="22"/>
          <w:u w:val="single"/>
          <w:vertAlign w:val="superscript"/>
        </w:rPr>
        <w:t>0</w:t>
      </w:r>
      <w:r w:rsidRPr="00672735">
        <w:rPr>
          <w:rFonts w:ascii="Cambria" w:hAnsi="Cambria" w:cs="Arial"/>
          <w:bCs/>
          <w:sz w:val="22"/>
          <w:szCs w:val="22"/>
          <w:u w:val="single"/>
          <w:vertAlign w:val="superscript"/>
        </w:rPr>
        <w:t>0</w:t>
      </w:r>
      <w:r w:rsidRPr="00672735">
        <w:rPr>
          <w:rFonts w:ascii="Cambria" w:hAnsi="Cambria" w:cs="Arial"/>
          <w:bCs/>
          <w:sz w:val="22"/>
          <w:szCs w:val="22"/>
        </w:rPr>
        <w:t>.</w:t>
      </w:r>
    </w:p>
    <w:p w14:paraId="233DA1A7" w14:textId="41EAFCA1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Zamówio</w:t>
      </w:r>
      <w:r w:rsidR="006C6182">
        <w:rPr>
          <w:rFonts w:ascii="Cambria" w:hAnsi="Cambria" w:cs="Arial"/>
          <w:sz w:val="22"/>
          <w:szCs w:val="22"/>
        </w:rPr>
        <w:t xml:space="preserve">ny nawóz/nawozy </w:t>
      </w:r>
      <w:r w:rsidRPr="00672735">
        <w:rPr>
          <w:rFonts w:ascii="Cambria" w:hAnsi="Cambria" w:cs="Arial"/>
          <w:sz w:val="22"/>
          <w:szCs w:val="22"/>
        </w:rPr>
        <w:t xml:space="preserve">zostaną dostarczone do Gospodarstwa Szkółkarskiego </w:t>
      </w:r>
      <w:r w:rsidR="0015559F">
        <w:rPr>
          <w:rFonts w:ascii="Cambria" w:hAnsi="Cambria" w:cs="Arial"/>
          <w:sz w:val="22"/>
          <w:szCs w:val="22"/>
        </w:rPr>
        <w:t>Sowin w Żytnie</w:t>
      </w:r>
      <w:r w:rsidRPr="00672735">
        <w:rPr>
          <w:rFonts w:ascii="Cambria" w:hAnsi="Cambria" w:cs="Arial"/>
          <w:sz w:val="22"/>
          <w:szCs w:val="22"/>
        </w:rPr>
        <w:t>, ul</w:t>
      </w:r>
      <w:r w:rsidR="0015559F">
        <w:rPr>
          <w:rFonts w:ascii="Cambria" w:hAnsi="Cambria" w:cs="Arial"/>
          <w:sz w:val="22"/>
          <w:szCs w:val="22"/>
        </w:rPr>
        <w:t>.</w:t>
      </w:r>
      <w:r w:rsidR="0015559F" w:rsidRPr="0015559F">
        <w:t xml:space="preserve"> </w:t>
      </w:r>
      <w:r w:rsidR="0015559F" w:rsidRPr="0015559F">
        <w:rPr>
          <w:rFonts w:ascii="Cambria" w:hAnsi="Cambria" w:cs="Arial"/>
          <w:sz w:val="22"/>
          <w:szCs w:val="22"/>
        </w:rPr>
        <w:t>Partyzantów 13</w:t>
      </w:r>
      <w:r w:rsidR="0015559F">
        <w:rPr>
          <w:rFonts w:ascii="Cambria" w:hAnsi="Cambria" w:cs="Arial"/>
          <w:sz w:val="22"/>
          <w:szCs w:val="22"/>
        </w:rPr>
        <w:t xml:space="preserve"> </w:t>
      </w:r>
      <w:r w:rsidRPr="00672735">
        <w:rPr>
          <w:rFonts w:ascii="Cambria" w:hAnsi="Cambria" w:cs="Arial"/>
          <w:sz w:val="22"/>
          <w:szCs w:val="22"/>
        </w:rPr>
        <w:t>na koszt Wykonawcy.</w:t>
      </w:r>
    </w:p>
    <w:p w14:paraId="0E6F527F" w14:textId="77777777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Wszystkie koszty związane z dostawą, ubezpieczeniem, opakowaniem, załadunkiem, oraz podatki i ewentualne opłaty celne pokrywa Wykonawca.</w:t>
      </w:r>
    </w:p>
    <w:p w14:paraId="5FBC88E8" w14:textId="77777777" w:rsidR="0080031A" w:rsidRPr="00672735" w:rsidRDefault="0080031A" w:rsidP="006C6182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nie ponosi odpowiedzialności za szkody powstałe podczas transportu towaru będącego przedmiotem umowy.</w:t>
      </w:r>
    </w:p>
    <w:p w14:paraId="5EDD2404" w14:textId="77777777" w:rsidR="00297119" w:rsidRPr="00672735" w:rsidRDefault="00297119" w:rsidP="006C6182">
      <w:pPr>
        <w:pStyle w:val="Akapitzlist"/>
        <w:numPr>
          <w:ilvl w:val="0"/>
          <w:numId w:val="48"/>
        </w:numPr>
        <w:spacing w:before="12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Wszystkie</w:t>
      </w:r>
      <w:r w:rsidR="006103EE" w:rsidRPr="00672735">
        <w:rPr>
          <w:rFonts w:ascii="Cambria" w:hAnsi="Cambria"/>
          <w:sz w:val="22"/>
          <w:szCs w:val="22"/>
        </w:rPr>
        <w:t xml:space="preserve"> wymagane dokumenty przewozowe </w:t>
      </w:r>
      <w:r w:rsidRPr="00672735">
        <w:rPr>
          <w:rFonts w:ascii="Cambria" w:hAnsi="Cambria"/>
          <w:sz w:val="22"/>
          <w:szCs w:val="22"/>
        </w:rPr>
        <w:t>sporządzi Wykonawca.</w:t>
      </w:r>
    </w:p>
    <w:p w14:paraId="748AEC5A" w14:textId="77777777" w:rsidR="006C6182" w:rsidRPr="006C6182" w:rsidRDefault="006C6182" w:rsidP="00C2429B">
      <w:pPr>
        <w:spacing w:before="120" w:after="120"/>
        <w:jc w:val="center"/>
        <w:rPr>
          <w:rFonts w:ascii="Cambria" w:hAnsi="Cambria"/>
          <w:b/>
          <w:sz w:val="10"/>
          <w:szCs w:val="10"/>
        </w:rPr>
      </w:pPr>
    </w:p>
    <w:p w14:paraId="64BB9155" w14:textId="37AFF65C" w:rsidR="00297119" w:rsidRPr="00672735" w:rsidRDefault="0080031A" w:rsidP="00C2429B">
      <w:pPr>
        <w:spacing w:before="120" w:after="120"/>
        <w:jc w:val="center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>§ 3</w:t>
      </w:r>
      <w:r w:rsidR="00297119" w:rsidRPr="00672735">
        <w:rPr>
          <w:rFonts w:ascii="Cambria" w:hAnsi="Cambria"/>
          <w:sz w:val="22"/>
          <w:szCs w:val="22"/>
        </w:rPr>
        <w:br/>
      </w:r>
      <w:r w:rsidR="00297119" w:rsidRPr="00672735">
        <w:rPr>
          <w:rFonts w:ascii="Cambria" w:hAnsi="Cambria"/>
          <w:b/>
          <w:sz w:val="22"/>
          <w:szCs w:val="22"/>
        </w:rPr>
        <w:t>Cen</w:t>
      </w:r>
      <w:r w:rsidR="00F93623" w:rsidRPr="00672735">
        <w:rPr>
          <w:rFonts w:ascii="Cambria" w:hAnsi="Cambria"/>
          <w:b/>
          <w:sz w:val="22"/>
          <w:szCs w:val="22"/>
        </w:rPr>
        <w:t>a</w:t>
      </w:r>
      <w:r w:rsidR="00297119" w:rsidRPr="00672735">
        <w:rPr>
          <w:rFonts w:ascii="Cambria" w:hAnsi="Cambria"/>
          <w:b/>
          <w:sz w:val="22"/>
          <w:szCs w:val="22"/>
        </w:rPr>
        <w:t xml:space="preserve"> i warunki płatności</w:t>
      </w:r>
    </w:p>
    <w:p w14:paraId="0AC34898" w14:textId="7A2DFD56" w:rsidR="0080031A" w:rsidRPr="00672735" w:rsidRDefault="0080031A" w:rsidP="0080031A">
      <w:pPr>
        <w:pStyle w:val="Tekstpodstawowywcity"/>
        <w:spacing w:before="0"/>
        <w:ind w:left="0"/>
        <w:jc w:val="both"/>
        <w:rPr>
          <w:rFonts w:asciiTheme="majorHAnsi" w:hAnsiTheme="majorHAnsi"/>
          <w:szCs w:val="22"/>
        </w:rPr>
      </w:pPr>
      <w:r w:rsidRPr="00672735">
        <w:rPr>
          <w:rFonts w:asciiTheme="majorHAnsi" w:hAnsiTheme="majorHAnsi" w:cs="Arial"/>
          <w:bCs/>
          <w:szCs w:val="22"/>
        </w:rPr>
        <w:t xml:space="preserve">1. Za </w:t>
      </w:r>
      <w:r w:rsidRPr="00672735">
        <w:rPr>
          <w:rFonts w:asciiTheme="majorHAnsi" w:hAnsiTheme="majorHAnsi"/>
          <w:szCs w:val="22"/>
        </w:rPr>
        <w:t>wykonanie</w:t>
      </w:r>
      <w:r w:rsidRPr="00672735">
        <w:rPr>
          <w:rFonts w:asciiTheme="majorHAnsi" w:hAnsiTheme="majorHAnsi" w:cs="Arial"/>
          <w:bCs/>
          <w:szCs w:val="22"/>
        </w:rPr>
        <w:t xml:space="preserve"> Przedmiotu Umowy Wykonawca otrzyma wynagrodzenie określone </w:t>
      </w:r>
      <w:r w:rsidRPr="00672735">
        <w:rPr>
          <w:rFonts w:asciiTheme="majorHAnsi" w:hAnsiTheme="majorHAnsi" w:cs="Arial"/>
          <w:bCs/>
          <w:szCs w:val="22"/>
        </w:rPr>
        <w:br/>
        <w:t xml:space="preserve">na podstawie złożonej Oferty na kwotę </w:t>
      </w:r>
      <w:r w:rsidRPr="00672735">
        <w:rPr>
          <w:rFonts w:asciiTheme="majorHAnsi" w:hAnsiTheme="majorHAnsi"/>
          <w:b/>
          <w:szCs w:val="22"/>
        </w:rPr>
        <w:t xml:space="preserve">____________________ </w:t>
      </w:r>
      <w:r w:rsidRPr="00672735">
        <w:rPr>
          <w:rFonts w:asciiTheme="majorHAnsi" w:hAnsiTheme="majorHAnsi"/>
          <w:szCs w:val="22"/>
        </w:rPr>
        <w:t>zł netto (słownie:</w:t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</w:r>
      <w:r w:rsidRPr="00672735">
        <w:rPr>
          <w:rFonts w:asciiTheme="majorHAnsi" w:hAnsiTheme="majorHAnsi"/>
          <w:szCs w:val="22"/>
        </w:rPr>
        <w:softHyphen/>
        <w:t xml:space="preserve">________ zł) </w:t>
      </w:r>
      <w:r w:rsidRPr="00672735">
        <w:rPr>
          <w:rFonts w:asciiTheme="majorHAnsi" w:hAnsiTheme="majorHAnsi"/>
          <w:szCs w:val="22"/>
        </w:rPr>
        <w:br/>
        <w:t xml:space="preserve">tj. </w:t>
      </w:r>
      <w:r w:rsidRPr="00672735">
        <w:rPr>
          <w:rFonts w:asciiTheme="majorHAnsi" w:hAnsiTheme="majorHAnsi"/>
          <w:b/>
          <w:szCs w:val="22"/>
        </w:rPr>
        <w:t xml:space="preserve">____________________ </w:t>
      </w:r>
      <w:r w:rsidRPr="00672735">
        <w:rPr>
          <w:rFonts w:asciiTheme="majorHAnsi" w:hAnsiTheme="majorHAnsi"/>
          <w:szCs w:val="22"/>
        </w:rPr>
        <w:t xml:space="preserve">zł  brutto (__________________________________ zł) (wartość netto + </w:t>
      </w:r>
      <w:r w:rsidR="006C6182">
        <w:rPr>
          <w:rFonts w:asciiTheme="majorHAnsi" w:hAnsiTheme="majorHAnsi"/>
          <w:szCs w:val="22"/>
        </w:rPr>
        <w:t xml:space="preserve">8 </w:t>
      </w:r>
      <w:r w:rsidRPr="00672735">
        <w:rPr>
          <w:rFonts w:asciiTheme="majorHAnsi" w:hAnsiTheme="majorHAnsi"/>
          <w:szCs w:val="22"/>
        </w:rPr>
        <w:t>% VAT).</w:t>
      </w:r>
    </w:p>
    <w:p w14:paraId="00C4931D" w14:textId="1C752396" w:rsidR="0080031A" w:rsidRPr="00672735" w:rsidRDefault="0080031A" w:rsidP="0080031A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bCs/>
          <w:sz w:val="22"/>
          <w:szCs w:val="22"/>
        </w:rPr>
        <w:lastRenderedPageBreak/>
        <w:t xml:space="preserve">2. Kwota wynagrodzenia brutto, o której mowa w zdaniu poprzednim stanowi wartość </w:t>
      </w:r>
      <w:r w:rsidR="006C6182">
        <w:rPr>
          <w:rFonts w:asciiTheme="majorHAnsi" w:hAnsiTheme="majorHAnsi" w:cs="Arial"/>
          <w:bCs/>
          <w:sz w:val="22"/>
          <w:szCs w:val="22"/>
        </w:rPr>
        <w:t xml:space="preserve">  </w:t>
      </w:r>
      <w:r w:rsidRPr="00672735">
        <w:rPr>
          <w:rFonts w:asciiTheme="majorHAnsi" w:hAnsiTheme="majorHAnsi" w:cs="Arial"/>
          <w:bCs/>
          <w:sz w:val="22"/>
          <w:szCs w:val="22"/>
        </w:rPr>
        <w:t>Przedmiotu Umowy.</w:t>
      </w:r>
    </w:p>
    <w:p w14:paraId="104C733D" w14:textId="3736FAF2" w:rsidR="0080031A" w:rsidRPr="00672735" w:rsidRDefault="0080031A" w:rsidP="0080031A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 xml:space="preserve">3. </w:t>
      </w:r>
      <w:r w:rsidR="006C6182">
        <w:rPr>
          <w:rFonts w:asciiTheme="majorHAnsi" w:hAnsiTheme="majorHAnsi"/>
          <w:sz w:val="22"/>
          <w:szCs w:val="22"/>
        </w:rPr>
        <w:t xml:space="preserve"> </w:t>
      </w:r>
      <w:r w:rsidRPr="00672735">
        <w:rPr>
          <w:rFonts w:asciiTheme="majorHAnsi" w:hAnsiTheme="majorHAnsi"/>
          <w:sz w:val="22"/>
          <w:szCs w:val="22"/>
        </w:rPr>
        <w:t xml:space="preserve">Zgodnie ze złożoną ofertą cena netto </w:t>
      </w:r>
      <w:r w:rsidR="006C6182">
        <w:rPr>
          <w:rFonts w:asciiTheme="majorHAnsi" w:hAnsiTheme="majorHAnsi"/>
          <w:b/>
          <w:sz w:val="22"/>
          <w:szCs w:val="22"/>
        </w:rPr>
        <w:t>1 worka/1 litra nawozu</w:t>
      </w:r>
      <w:r w:rsidRPr="00672735">
        <w:rPr>
          <w:rFonts w:asciiTheme="majorHAnsi" w:hAnsiTheme="majorHAnsi"/>
          <w:sz w:val="22"/>
          <w:szCs w:val="22"/>
        </w:rPr>
        <w:t xml:space="preserve"> wynosi ___________zł.</w:t>
      </w:r>
    </w:p>
    <w:p w14:paraId="5FEDAB60" w14:textId="5976A223" w:rsidR="0080031A" w:rsidRDefault="0080031A" w:rsidP="006C6182">
      <w:pPr>
        <w:spacing w:before="120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bCs/>
          <w:sz w:val="22"/>
          <w:szCs w:val="22"/>
        </w:rPr>
        <w:t xml:space="preserve">4. </w:t>
      </w:r>
      <w:r w:rsidR="006C6182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bCs/>
          <w:sz w:val="22"/>
          <w:szCs w:val="22"/>
        </w:rPr>
        <w:t>Cena</w:t>
      </w:r>
      <w:r w:rsidRPr="00672735">
        <w:rPr>
          <w:rFonts w:asciiTheme="majorHAnsi" w:hAnsiTheme="majorHAnsi" w:cs="Arial"/>
          <w:sz w:val="22"/>
          <w:szCs w:val="22"/>
        </w:rPr>
        <w:t xml:space="preserve"> jednostkowa, o której mowa powyżej nie będzie podlegała zmianom w trakcie </w:t>
      </w:r>
      <w:r w:rsidRPr="00672735">
        <w:rPr>
          <w:rFonts w:asciiTheme="majorHAnsi" w:hAnsiTheme="majorHAnsi"/>
          <w:sz w:val="22"/>
          <w:szCs w:val="22"/>
        </w:rPr>
        <w:t>realizacji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6C6182">
        <w:rPr>
          <w:rFonts w:asciiTheme="majorHAnsi" w:hAnsiTheme="majorHAnsi" w:cs="Arial"/>
          <w:sz w:val="22"/>
          <w:szCs w:val="22"/>
        </w:rPr>
        <w:t xml:space="preserve">  </w:t>
      </w:r>
      <w:r w:rsidRPr="00672735">
        <w:rPr>
          <w:rFonts w:asciiTheme="majorHAnsi" w:hAnsiTheme="majorHAnsi" w:cs="Arial"/>
          <w:sz w:val="22"/>
          <w:szCs w:val="22"/>
        </w:rPr>
        <w:t>Umowy. Wykonawca niniejszym potwierdza, iż uwzględnia ona wszystkie koszty i ryzyka związane z wykonaniem Przedmiotu Umowy.</w:t>
      </w:r>
    </w:p>
    <w:p w14:paraId="43F4D514" w14:textId="26E12E2F" w:rsidR="006C6182" w:rsidRDefault="006C6182" w:rsidP="006C6182">
      <w:pPr>
        <w:spacing w:before="120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5. Potwierdzenie wykonania dostawy nawozu stanowi dokument PZ sporządzony przez  pracownika Gospodarstwa Szkółkarskiego w</w:t>
      </w:r>
      <w:r w:rsidR="00CA6289">
        <w:rPr>
          <w:rFonts w:asciiTheme="majorHAnsi" w:hAnsiTheme="majorHAnsi" w:cs="Arial"/>
          <w:sz w:val="22"/>
          <w:szCs w:val="22"/>
        </w:rPr>
        <w:t>______</w:t>
      </w:r>
      <w:r>
        <w:rPr>
          <w:rFonts w:asciiTheme="majorHAnsi" w:hAnsiTheme="majorHAnsi" w:cs="Arial"/>
          <w:sz w:val="22"/>
          <w:szCs w:val="22"/>
        </w:rPr>
        <w:t xml:space="preserve">, który stanowi podstawę do wystawienia faktury za dostarczony nawóz. </w:t>
      </w:r>
    </w:p>
    <w:p w14:paraId="3BD45A67" w14:textId="77777777" w:rsidR="00290D93" w:rsidRPr="00672735" w:rsidRDefault="00290D93" w:rsidP="006C6182">
      <w:pPr>
        <w:pStyle w:val="Akapitzlist"/>
        <w:numPr>
          <w:ilvl w:val="0"/>
          <w:numId w:val="49"/>
        </w:numPr>
        <w:spacing w:before="120"/>
        <w:ind w:left="426" w:hanging="426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Wynagrodzenie będzie płatne na następujący numer rachunku bankowego: </w:t>
      </w:r>
      <w:r w:rsidR="00C43C66" w:rsidRPr="00672735">
        <w:rPr>
          <w:rFonts w:ascii="Cambria" w:hAnsi="Cambria"/>
          <w:sz w:val="22"/>
          <w:szCs w:val="22"/>
        </w:rPr>
        <w:t>________________________________________________________________________</w:t>
      </w:r>
      <w:r w:rsidR="0080031A" w:rsidRPr="00672735">
        <w:rPr>
          <w:rFonts w:ascii="Cambria" w:hAnsi="Cambria"/>
          <w:sz w:val="22"/>
          <w:szCs w:val="22"/>
        </w:rPr>
        <w:t>______________________________</w:t>
      </w:r>
    </w:p>
    <w:p w14:paraId="5C9CFF60" w14:textId="77777777" w:rsidR="00290D93" w:rsidRPr="00672735" w:rsidRDefault="00290D93" w:rsidP="006C6182">
      <w:pPr>
        <w:pStyle w:val="Akapitzlist"/>
        <w:numPr>
          <w:ilvl w:val="0"/>
          <w:numId w:val="49"/>
        </w:numPr>
        <w:spacing w:before="120"/>
        <w:ind w:left="426" w:hanging="426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Każdorazowa zmiana numeru rachunku bankowego Wykonawcy wymaga zawarcia aneksu do Umowy.</w:t>
      </w:r>
    </w:p>
    <w:p w14:paraId="0DFDFD8A" w14:textId="6E0405AB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Wykonawca może wystawiać ustrukturyzowane faktury elektroniczne w rozumieniu przepisów ustawy z dnia 9 listopada 2018 r. o elektronicznym fakturowaniu </w:t>
      </w:r>
      <w:r w:rsidRPr="00672735">
        <w:rPr>
          <w:rFonts w:asciiTheme="majorHAnsi" w:hAnsiTheme="majorHAnsi" w:cs="Arial"/>
          <w:sz w:val="22"/>
          <w:szCs w:val="22"/>
        </w:rPr>
        <w:br/>
        <w:t>w zamówieniach publicznych, koncesjach na roboty budowlane lub usługi oraz partnerstwie publiczno-prywatnym (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tekst jednolity </w:t>
      </w:r>
      <w:r w:rsidRPr="00672735">
        <w:rPr>
          <w:rFonts w:asciiTheme="majorHAnsi" w:hAnsiTheme="majorHAnsi" w:cs="Arial"/>
          <w:sz w:val="22"/>
          <w:szCs w:val="22"/>
        </w:rPr>
        <w:t>Dz. U. z 20</w:t>
      </w:r>
      <w:r w:rsidR="0005567F" w:rsidRPr="00672735">
        <w:rPr>
          <w:rFonts w:asciiTheme="majorHAnsi" w:hAnsiTheme="majorHAnsi" w:cs="Arial"/>
          <w:sz w:val="22"/>
          <w:szCs w:val="22"/>
        </w:rPr>
        <w:t>20</w:t>
      </w:r>
      <w:r w:rsidRPr="00672735">
        <w:rPr>
          <w:rFonts w:asciiTheme="majorHAnsi" w:hAnsiTheme="majorHAnsi" w:cs="Arial"/>
          <w:sz w:val="22"/>
          <w:szCs w:val="22"/>
        </w:rPr>
        <w:t xml:space="preserve"> r. poz. </w:t>
      </w:r>
      <w:r w:rsidR="0005567F" w:rsidRPr="00672735">
        <w:rPr>
          <w:rFonts w:asciiTheme="majorHAnsi" w:hAnsiTheme="majorHAnsi" w:cs="Arial"/>
          <w:sz w:val="22"/>
          <w:szCs w:val="22"/>
        </w:rPr>
        <w:t>1666</w:t>
      </w:r>
      <w:r w:rsidR="00734184">
        <w:rPr>
          <w:rFonts w:asciiTheme="majorHAnsi" w:hAnsiTheme="majorHAnsi" w:cs="Arial"/>
          <w:sz w:val="22"/>
          <w:szCs w:val="22"/>
        </w:rPr>
        <w:t xml:space="preserve"> z późn.zm</w:t>
      </w:r>
      <w:r w:rsidR="0005567F" w:rsidRPr="00672735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– „Ustawa o Fakturowaniu”). </w:t>
      </w:r>
    </w:p>
    <w:p w14:paraId="63F44DAE" w14:textId="1344814E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 przypadku wystawienia ustrukturyzowanej faktury elektronicznej, o której mowa w </w:t>
      </w:r>
      <w:r w:rsidR="006C6182">
        <w:rPr>
          <w:rFonts w:asciiTheme="majorHAnsi" w:hAnsiTheme="majorHAnsi" w:cs="Arial"/>
          <w:sz w:val="22"/>
          <w:szCs w:val="22"/>
        </w:rPr>
        <w:br/>
      </w:r>
      <w:r w:rsidRPr="00672735">
        <w:rPr>
          <w:rFonts w:asciiTheme="majorHAnsi" w:hAnsiTheme="majorHAnsi" w:cs="Arial"/>
          <w:sz w:val="22"/>
          <w:szCs w:val="22"/>
        </w:rPr>
        <w:t xml:space="preserve">ust. 9, Wykonawca jest obowiązany do wysłania jej do Zamawiającego za pośrednictwem Platformy Elektronicznego Fakturowania („PEF”). Wystawiona przez Wykonawcę ustrukturyzowana faktura elektroniczna winna zawierać elementy, o których mowa </w:t>
      </w:r>
      <w:r w:rsidRPr="00672735">
        <w:rPr>
          <w:rFonts w:asciiTheme="majorHAnsi" w:hAnsiTheme="majorHAnsi" w:cs="Arial"/>
          <w:sz w:val="22"/>
          <w:szCs w:val="22"/>
        </w:rPr>
        <w:br/>
        <w:t xml:space="preserve">w art. 1 Ustawy o Fakturowaniu, a nadto faktura lub załącznik do niej musi zawierać numer Umowy i Zlecenia, których dotyczy. </w:t>
      </w:r>
    </w:p>
    <w:p w14:paraId="2E54EF0B" w14:textId="27B58376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Ustrukturyzowaną fakturę elektroniczną należy wysyłać na następujący adres Zamawiającego na PEF. Skrócona nazwa skrzynki: PGLLP Nadleśnictwo </w:t>
      </w:r>
    </w:p>
    <w:p w14:paraId="0B6342E1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chwilę doręczenia ustrukturyzowanej faktury elektronicznej uznawać się będzie chwilę wprowadzenia prawidłowo wystawionej faktury, zawi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erającej wszystkie elementy,  </w:t>
      </w:r>
      <w:r w:rsidR="0005567F" w:rsidRPr="00672735">
        <w:rPr>
          <w:rFonts w:asciiTheme="majorHAnsi" w:hAnsiTheme="majorHAnsi" w:cs="Arial"/>
          <w:sz w:val="22"/>
          <w:szCs w:val="22"/>
        </w:rPr>
        <w:br/>
      </w:r>
      <w:r w:rsidRPr="00672735">
        <w:rPr>
          <w:rFonts w:asciiTheme="majorHAnsi" w:hAnsiTheme="majorHAnsi" w:cs="Arial"/>
          <w:sz w:val="22"/>
          <w:szCs w:val="22"/>
        </w:rPr>
        <w:t xml:space="preserve">o których mowa w ust. </w:t>
      </w:r>
      <w:r w:rsidR="0005567F" w:rsidRPr="00672735">
        <w:rPr>
          <w:rFonts w:asciiTheme="majorHAnsi" w:hAnsiTheme="majorHAnsi" w:cs="Arial"/>
          <w:sz w:val="22"/>
          <w:szCs w:val="22"/>
        </w:rPr>
        <w:t>8</w:t>
      </w:r>
      <w:r w:rsidRPr="00672735">
        <w:rPr>
          <w:rFonts w:asciiTheme="majorHAnsi" w:hAnsiTheme="majorHAnsi" w:cs="Arial"/>
          <w:sz w:val="22"/>
          <w:szCs w:val="22"/>
        </w:rPr>
        <w:t xml:space="preserve"> powyżej, do konta Zamawiającego na PEF, w sposób umożliwiający Zamawiającemu zapoznanie się z jej treścią.</w:t>
      </w:r>
    </w:p>
    <w:p w14:paraId="7A0968F5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 dzień dokonania płatności przyjmuje się dzień obciążenia rachunku bankowego Zamawiającego.</w:t>
      </w:r>
    </w:p>
    <w:p w14:paraId="560C7A2F" w14:textId="77777777" w:rsidR="00AA0BA5" w:rsidRPr="00672735" w:rsidRDefault="00AA0BA5" w:rsidP="006C6182">
      <w:pPr>
        <w:numPr>
          <w:ilvl w:val="0"/>
          <w:numId w:val="49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Podatek VAT naliczony zostanie w wysokości obowiązującej w dniu wystawienia faktury.</w:t>
      </w:r>
    </w:p>
    <w:p w14:paraId="37B84E97" w14:textId="038E5627" w:rsidR="00EF79CF" w:rsidRPr="00672735" w:rsidRDefault="00AA0BA5" w:rsidP="006C6182">
      <w:pPr>
        <w:pStyle w:val="Akapitzlist"/>
        <w:numPr>
          <w:ilvl w:val="0"/>
          <w:numId w:val="49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Wykonawca przy realizacji Umowy zobowiązuje się posługiwać rachunkiem rozliczeniowym o którym mowa w art. 49 ust 1 pkt 1 ustawy z dnia 29 sierpnia 1997 r. Prawo Bankowe (tekst jedn. 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D157E4" w:rsidRPr="00D157E4">
        <w:rPr>
          <w:rFonts w:asciiTheme="majorHAnsi" w:hAnsiTheme="majorHAnsi" w:cs="Arial"/>
          <w:sz w:val="22"/>
          <w:szCs w:val="22"/>
        </w:rPr>
        <w:t>Dz.U. z 2023 r. poz. 2488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Pr="00672735">
        <w:rPr>
          <w:rFonts w:asciiTheme="majorHAnsi" w:hAnsiTheme="majorHAnsi" w:cs="Arial"/>
          <w:sz w:val="22"/>
          <w:szCs w:val="22"/>
        </w:rPr>
        <w:t xml:space="preserve">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. zm.) zawartym w wykazie podmiotów, o którym mowa w art. 96b ust 1 ustawy z dnia 11 marca 2004 rok</w:t>
      </w:r>
      <w:r w:rsidR="00E86B8A" w:rsidRPr="00672735">
        <w:rPr>
          <w:rFonts w:asciiTheme="majorHAnsi" w:hAnsiTheme="majorHAnsi" w:cs="Arial"/>
          <w:sz w:val="22"/>
          <w:szCs w:val="22"/>
        </w:rPr>
        <w:t xml:space="preserve">u o podatku od towarów i usług </w:t>
      </w:r>
      <w:r w:rsidRPr="00672735">
        <w:rPr>
          <w:rFonts w:asciiTheme="majorHAnsi" w:hAnsiTheme="majorHAnsi" w:cs="Arial"/>
          <w:sz w:val="22"/>
          <w:szCs w:val="22"/>
        </w:rPr>
        <w:t xml:space="preserve">(tekst jedn. </w:t>
      </w:r>
      <w:r w:rsidR="00D157E4">
        <w:rPr>
          <w:rFonts w:asciiTheme="majorHAnsi" w:hAnsiTheme="majorHAnsi" w:cs="Arial"/>
          <w:sz w:val="22"/>
          <w:szCs w:val="22"/>
        </w:rPr>
        <w:t xml:space="preserve"> </w:t>
      </w:r>
      <w:r w:rsidR="00D157E4" w:rsidRPr="00D157E4">
        <w:rPr>
          <w:rFonts w:asciiTheme="majorHAnsi" w:hAnsiTheme="majorHAnsi" w:cs="Arial"/>
          <w:sz w:val="22"/>
          <w:szCs w:val="22"/>
        </w:rPr>
        <w:t>Dz.U. z 2023 r. poz. 1570</w:t>
      </w:r>
      <w:r w:rsidRPr="00672735">
        <w:rPr>
          <w:rFonts w:asciiTheme="majorHAnsi" w:hAnsiTheme="majorHAnsi" w:cs="Arial"/>
          <w:sz w:val="22"/>
          <w:szCs w:val="22"/>
        </w:rPr>
        <w:t xml:space="preserve"> z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 xml:space="preserve">. </w:t>
      </w:r>
      <w:proofErr w:type="spellStart"/>
      <w:r w:rsidRPr="00672735">
        <w:rPr>
          <w:rFonts w:asciiTheme="majorHAnsi" w:hAnsiTheme="majorHAnsi" w:cs="Arial"/>
          <w:sz w:val="22"/>
          <w:szCs w:val="22"/>
        </w:rPr>
        <w:t>zm</w:t>
      </w:r>
      <w:proofErr w:type="spellEnd"/>
      <w:r w:rsidRPr="00672735">
        <w:rPr>
          <w:rFonts w:asciiTheme="majorHAnsi" w:hAnsiTheme="majorHAnsi" w:cs="Arial"/>
          <w:sz w:val="22"/>
          <w:szCs w:val="22"/>
        </w:rPr>
        <w:t>).</w:t>
      </w:r>
      <w:r w:rsidR="00D157E4">
        <w:rPr>
          <w:rFonts w:asciiTheme="majorHAnsi" w:hAnsiTheme="majorHAnsi" w:cs="Arial"/>
          <w:sz w:val="22"/>
          <w:szCs w:val="22"/>
        </w:rPr>
        <w:t xml:space="preserve"> dalej ustawa o VAT</w:t>
      </w:r>
      <w:r w:rsidRPr="00672735">
        <w:rPr>
          <w:rFonts w:asciiTheme="majorHAnsi" w:hAnsiTheme="majorHAnsi" w:cs="Arial"/>
          <w:sz w:val="22"/>
          <w:szCs w:val="22"/>
        </w:rPr>
        <w:t xml:space="preserve"> </w:t>
      </w:r>
      <w:r w:rsidR="00EF79CF" w:rsidRPr="00672735">
        <w:rPr>
          <w:rFonts w:ascii="Cambria" w:hAnsi="Cambria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</w:t>
      </w:r>
      <w:r w:rsidR="00D157E4">
        <w:rPr>
          <w:rFonts w:ascii="Cambria" w:hAnsi="Cambria"/>
          <w:sz w:val="22"/>
          <w:szCs w:val="22"/>
        </w:rPr>
        <w:t>o VAT.</w:t>
      </w:r>
    </w:p>
    <w:p w14:paraId="34ABD7D0" w14:textId="77777777" w:rsidR="00EF79CF" w:rsidRPr="00672735" w:rsidRDefault="00EF79CF" w:rsidP="00AA0BA5">
      <w:pPr>
        <w:spacing w:before="120"/>
        <w:ind w:left="360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Zapłata: </w:t>
      </w:r>
    </w:p>
    <w:p w14:paraId="3F83220D" w14:textId="1F18B18B" w:rsidR="00450A4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kwoty odpowiadającej całości albo części kwoty podatku wynikającej z otrzymanej faktury będzie dokonywana na rachunek VAT, w rozumieniu art. 2 pkt 37 Wykonawcy ustawy </w:t>
      </w:r>
      <w:r w:rsidR="00D157E4">
        <w:rPr>
          <w:rFonts w:ascii="Cambria" w:hAnsi="Cambria"/>
          <w:sz w:val="22"/>
          <w:szCs w:val="22"/>
        </w:rPr>
        <w:t>o VAT.</w:t>
      </w:r>
    </w:p>
    <w:p w14:paraId="24BE1E3F" w14:textId="77777777" w:rsidR="00EF79CF" w:rsidRPr="00672735" w:rsidRDefault="00EF79CF" w:rsidP="00EF79CF">
      <w:pPr>
        <w:numPr>
          <w:ilvl w:val="0"/>
          <w:numId w:val="17"/>
        </w:numPr>
        <w:spacing w:before="120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AA20F52" w14:textId="282D0FF5" w:rsidR="00E86B8A" w:rsidRPr="0015559F" w:rsidRDefault="00EF79CF" w:rsidP="0015559F">
      <w:pPr>
        <w:numPr>
          <w:ilvl w:val="0"/>
          <w:numId w:val="49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lastRenderedPageBreak/>
        <w:t xml:space="preserve">Wykonawca nie może bez uprzedniej zgody Zamawiającego wyrażonej na piśmie pod rygorem nieważności, przenieść na osobę trzecią jakiejkolwiek wierzytelności wynikającej </w:t>
      </w:r>
      <w:r w:rsidRPr="00672735">
        <w:rPr>
          <w:rFonts w:ascii="Cambria" w:hAnsi="Cambria"/>
          <w:sz w:val="22"/>
          <w:szCs w:val="22"/>
        </w:rPr>
        <w:br/>
        <w:t>z Umowy.</w:t>
      </w:r>
    </w:p>
    <w:p w14:paraId="783524DE" w14:textId="57391031" w:rsidR="00507806" w:rsidRPr="00672735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4</w:t>
      </w:r>
    </w:p>
    <w:p w14:paraId="29D45E66" w14:textId="77777777" w:rsidR="00507806" w:rsidRPr="00672735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Reklamacje</w:t>
      </w:r>
    </w:p>
    <w:p w14:paraId="53362B5F" w14:textId="77777777" w:rsidR="00507806" w:rsidRPr="00595270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"/>
          <w:szCs w:val="2"/>
        </w:rPr>
      </w:pPr>
    </w:p>
    <w:p w14:paraId="602ABDD1" w14:textId="7D49BE78" w:rsidR="00507806" w:rsidRPr="00672735" w:rsidRDefault="00507806" w:rsidP="00507806">
      <w:pPr>
        <w:suppressAutoHyphens/>
        <w:ind w:left="426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Ewentualne reklamacje związane z jakością lub ilością zakupionego i dostarczonego towaru zgłaszane będą na piśmie w terminie do 14 dni od daty ujawnienia usterki przez Zamawiającego i rozpatrywane przez upoważnionych przedstawicieli Wykonawcy oraz Zamawiającego</w:t>
      </w:r>
      <w:r w:rsidR="00C303A0">
        <w:rPr>
          <w:rFonts w:ascii="Cambria" w:hAnsi="Cambria" w:cs="Arial"/>
          <w:sz w:val="22"/>
          <w:szCs w:val="22"/>
        </w:rPr>
        <w:t xml:space="preserve"> w terminie do 14 dni od daty zgłoszenia reklamacji</w:t>
      </w:r>
      <w:r w:rsidRPr="00672735">
        <w:rPr>
          <w:rFonts w:ascii="Cambria" w:hAnsi="Cambria" w:cs="Arial"/>
          <w:sz w:val="22"/>
          <w:szCs w:val="22"/>
        </w:rPr>
        <w:t>.</w:t>
      </w:r>
    </w:p>
    <w:p w14:paraId="62C0E0C0" w14:textId="004A20A1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5</w:t>
      </w:r>
    </w:p>
    <w:p w14:paraId="1C7B202F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Kary umowne</w:t>
      </w:r>
    </w:p>
    <w:p w14:paraId="3A8E7D45" w14:textId="77777777" w:rsidR="00E056AD" w:rsidRPr="00595270" w:rsidRDefault="00E056AD" w:rsidP="00507806">
      <w:pPr>
        <w:suppressAutoHyphens/>
        <w:ind w:left="426"/>
        <w:jc w:val="both"/>
        <w:rPr>
          <w:rFonts w:ascii="Cambria" w:hAnsi="Cambria" w:cs="Arial"/>
          <w:sz w:val="8"/>
          <w:szCs w:val="8"/>
        </w:rPr>
      </w:pPr>
    </w:p>
    <w:p w14:paraId="46E27C6D" w14:textId="49A5596D" w:rsidR="00595270" w:rsidRDefault="00595270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565632">
        <w:rPr>
          <w:rFonts w:asciiTheme="majorHAnsi" w:hAnsiTheme="majorHAnsi" w:cs="Arial"/>
          <w:sz w:val="22"/>
          <w:szCs w:val="22"/>
        </w:rPr>
        <w:t xml:space="preserve">W przypadku </w:t>
      </w:r>
      <w:r w:rsidRPr="00C2429B">
        <w:rPr>
          <w:rFonts w:asciiTheme="majorHAnsi" w:hAnsiTheme="majorHAnsi" w:cs="Arial"/>
          <w:sz w:val="22"/>
          <w:szCs w:val="22"/>
        </w:rPr>
        <w:t>zwłoki</w:t>
      </w:r>
      <w:r w:rsidRPr="00565632">
        <w:rPr>
          <w:rFonts w:asciiTheme="majorHAnsi" w:hAnsiTheme="majorHAnsi" w:cs="Arial"/>
          <w:sz w:val="22"/>
          <w:szCs w:val="22"/>
        </w:rPr>
        <w:t xml:space="preserve"> w terminie dostaw określonym w </w:t>
      </w:r>
      <w:r w:rsidR="00731150" w:rsidRPr="00731150">
        <w:rPr>
          <w:rFonts w:ascii="Cambria" w:hAnsi="Cambria"/>
          <w:sz w:val="22"/>
          <w:szCs w:val="22"/>
        </w:rPr>
        <w:t>§ 2 ust 1</w:t>
      </w:r>
      <w:r w:rsidRPr="00565632">
        <w:rPr>
          <w:rFonts w:asciiTheme="majorHAnsi" w:hAnsiTheme="majorHAnsi" w:cs="Arial"/>
          <w:sz w:val="22"/>
          <w:szCs w:val="22"/>
        </w:rPr>
        <w:t xml:space="preserve"> niniejszej Umowy, Wykonawca zapłaci Zamawiającemu, karę umowną w wysokości </w:t>
      </w:r>
      <w:r>
        <w:rPr>
          <w:rFonts w:asciiTheme="majorHAnsi" w:hAnsiTheme="majorHAnsi" w:cs="Arial"/>
          <w:sz w:val="22"/>
          <w:szCs w:val="22"/>
        </w:rPr>
        <w:t>0,05</w:t>
      </w:r>
      <w:r w:rsidRPr="00565632">
        <w:rPr>
          <w:rFonts w:asciiTheme="majorHAnsi" w:hAnsiTheme="majorHAnsi" w:cs="Arial"/>
          <w:sz w:val="22"/>
          <w:szCs w:val="22"/>
        </w:rPr>
        <w:t xml:space="preserve"> % wartości </w:t>
      </w:r>
      <w:r>
        <w:rPr>
          <w:rFonts w:asciiTheme="majorHAnsi" w:hAnsiTheme="majorHAnsi" w:cs="Arial"/>
          <w:sz w:val="22"/>
          <w:szCs w:val="22"/>
        </w:rPr>
        <w:t xml:space="preserve">umowy </w:t>
      </w:r>
      <w:r w:rsidRPr="00565632">
        <w:rPr>
          <w:rFonts w:asciiTheme="majorHAnsi" w:hAnsiTheme="majorHAnsi" w:cs="Arial"/>
          <w:sz w:val="22"/>
          <w:szCs w:val="22"/>
        </w:rPr>
        <w:t xml:space="preserve">brutto z każdy dzień zwłoki. Przedmiotowa kara nie ulega proporcjonalnemu zmniejszeniu w przypadku częściowej dostawy </w:t>
      </w:r>
      <w:r w:rsidR="00731150">
        <w:rPr>
          <w:rFonts w:asciiTheme="majorHAnsi" w:hAnsiTheme="majorHAnsi" w:cs="Arial"/>
          <w:sz w:val="22"/>
          <w:szCs w:val="22"/>
        </w:rPr>
        <w:t>nawozu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565632">
        <w:rPr>
          <w:rFonts w:asciiTheme="majorHAnsi" w:hAnsiTheme="majorHAnsi" w:cs="Arial"/>
          <w:sz w:val="22"/>
          <w:szCs w:val="22"/>
        </w:rPr>
        <w:t xml:space="preserve">w danym okresie. </w:t>
      </w:r>
      <w:r>
        <w:rPr>
          <w:rFonts w:asciiTheme="majorHAnsi" w:hAnsiTheme="majorHAnsi" w:cs="Arial"/>
          <w:sz w:val="22"/>
          <w:szCs w:val="22"/>
        </w:rPr>
        <w:t>Łączna wysokość kar umowny</w:t>
      </w:r>
      <w:r w:rsidR="00731150">
        <w:rPr>
          <w:rFonts w:asciiTheme="majorHAnsi" w:hAnsiTheme="majorHAnsi" w:cs="Arial"/>
          <w:sz w:val="22"/>
          <w:szCs w:val="22"/>
        </w:rPr>
        <w:t>ch</w:t>
      </w:r>
      <w:r>
        <w:rPr>
          <w:rFonts w:asciiTheme="majorHAnsi" w:hAnsiTheme="majorHAnsi" w:cs="Arial"/>
          <w:sz w:val="22"/>
          <w:szCs w:val="22"/>
        </w:rPr>
        <w:t xml:space="preserve"> z tytułu zwłoki nie może przekroczyć 20% wartości umowy brutto.</w:t>
      </w:r>
    </w:p>
    <w:p w14:paraId="0742AF7E" w14:textId="77777777" w:rsidR="00D86C47" w:rsidRPr="00672735" w:rsidRDefault="00D86C47" w:rsidP="00595270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="Cambria" w:hAnsi="Cambria"/>
          <w:sz w:val="22"/>
          <w:szCs w:val="22"/>
        </w:rPr>
      </w:pPr>
      <w:r w:rsidRPr="00672735">
        <w:rPr>
          <w:rFonts w:ascii="Cambria" w:hAnsi="Cambria"/>
          <w:sz w:val="22"/>
          <w:szCs w:val="22"/>
        </w:rPr>
        <w:t xml:space="preserve">W przypadku odstąpienia od realizacji umowy </w:t>
      </w:r>
      <w:r w:rsidR="009E7143" w:rsidRPr="00672735">
        <w:rPr>
          <w:rFonts w:ascii="Cambria" w:hAnsi="Cambria"/>
          <w:sz w:val="22"/>
          <w:szCs w:val="22"/>
        </w:rPr>
        <w:t>z przyczyn leżących po stronie Wykonawcy</w:t>
      </w:r>
      <w:r w:rsidR="002D48F8" w:rsidRPr="00672735">
        <w:rPr>
          <w:rFonts w:ascii="Cambria" w:hAnsi="Cambria"/>
          <w:sz w:val="22"/>
          <w:szCs w:val="22"/>
        </w:rPr>
        <w:t>, zapłaci on Zamawia</w:t>
      </w:r>
      <w:r w:rsidR="00716E13" w:rsidRPr="00672735">
        <w:rPr>
          <w:rFonts w:ascii="Cambria" w:hAnsi="Cambria"/>
          <w:sz w:val="22"/>
          <w:szCs w:val="22"/>
        </w:rPr>
        <w:t>jącemu karę umowną w wysokości 2</w:t>
      </w:r>
      <w:r w:rsidR="009E7143" w:rsidRPr="00672735">
        <w:rPr>
          <w:rFonts w:ascii="Cambria" w:hAnsi="Cambria"/>
          <w:sz w:val="22"/>
          <w:szCs w:val="22"/>
        </w:rPr>
        <w:t>0</w:t>
      </w:r>
      <w:r w:rsidR="002D48F8" w:rsidRPr="00672735">
        <w:rPr>
          <w:rFonts w:ascii="Cambria" w:hAnsi="Cambria"/>
          <w:sz w:val="22"/>
          <w:szCs w:val="22"/>
        </w:rPr>
        <w:t>% w</w:t>
      </w:r>
      <w:r w:rsidR="00507806" w:rsidRPr="00672735">
        <w:rPr>
          <w:rFonts w:ascii="Cambria" w:hAnsi="Cambria"/>
          <w:sz w:val="22"/>
          <w:szCs w:val="22"/>
        </w:rPr>
        <w:t>artości przedmiotu umowy brutto.</w:t>
      </w:r>
    </w:p>
    <w:p w14:paraId="2453281A" w14:textId="3FC9D820" w:rsidR="00EF79CF" w:rsidRDefault="00EF79CF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 przypadku gdy szkoda przewyższa wysokość kar umownych Zamawiającemu służy prawo do dochodzenia odszkodowania uzupełniającego na zasadach ogólnych.</w:t>
      </w:r>
    </w:p>
    <w:p w14:paraId="5145CC69" w14:textId="405CD2D0" w:rsidR="00595270" w:rsidRPr="00672735" w:rsidRDefault="00595270" w:rsidP="00595270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Strony ustalają </w:t>
      </w:r>
      <w:r w:rsidR="00C303A0">
        <w:rPr>
          <w:rFonts w:asciiTheme="majorHAnsi" w:hAnsiTheme="majorHAnsi" w:cs="Arial"/>
          <w:sz w:val="22"/>
          <w:szCs w:val="22"/>
        </w:rPr>
        <w:t xml:space="preserve">łączną </w:t>
      </w:r>
      <w:r>
        <w:rPr>
          <w:rFonts w:asciiTheme="majorHAnsi" w:hAnsiTheme="majorHAnsi" w:cs="Arial"/>
          <w:sz w:val="22"/>
          <w:szCs w:val="22"/>
        </w:rPr>
        <w:t>maksymalną możliwą do naliczenia wysokość kar umownych na poziom 40% wartości Umowy brutto.</w:t>
      </w:r>
    </w:p>
    <w:p w14:paraId="2536312F" w14:textId="430DD886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 xml:space="preserve">§ </w:t>
      </w:r>
      <w:r w:rsidR="0015559F">
        <w:rPr>
          <w:rFonts w:asciiTheme="majorHAnsi" w:hAnsiTheme="majorHAnsi"/>
          <w:b/>
          <w:szCs w:val="22"/>
        </w:rPr>
        <w:t>6</w:t>
      </w:r>
    </w:p>
    <w:p w14:paraId="2B099358" w14:textId="77777777" w:rsidR="00E056AD" w:rsidRPr="00672735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Cs w:val="22"/>
        </w:rPr>
      </w:pPr>
      <w:r w:rsidRPr="00672735">
        <w:rPr>
          <w:rFonts w:asciiTheme="majorHAnsi" w:hAnsiTheme="majorHAnsi"/>
          <w:b/>
          <w:szCs w:val="22"/>
        </w:rPr>
        <w:t>Zmiany umowy</w:t>
      </w:r>
    </w:p>
    <w:p w14:paraId="29666472" w14:textId="77777777" w:rsidR="00672735" w:rsidRPr="00672735" w:rsidRDefault="00672735" w:rsidP="00672735">
      <w:p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1. </w:t>
      </w:r>
      <w:r>
        <w:rPr>
          <w:rFonts w:ascii="Cambria" w:hAnsi="Cambria" w:cs="Arial"/>
          <w:sz w:val="22"/>
          <w:szCs w:val="22"/>
        </w:rPr>
        <w:tab/>
      </w:r>
      <w:r w:rsidRPr="00672735">
        <w:rPr>
          <w:rFonts w:ascii="Cambria" w:hAnsi="Cambria" w:cs="Arial"/>
          <w:sz w:val="22"/>
          <w:szCs w:val="22"/>
        </w:rPr>
        <w:t xml:space="preserve">W oparciu o art. 455 ustawy PZP, każda ze </w:t>
      </w:r>
      <w:r>
        <w:rPr>
          <w:rFonts w:ascii="Cambria" w:hAnsi="Cambria" w:cs="Arial"/>
          <w:sz w:val="22"/>
          <w:szCs w:val="22"/>
        </w:rPr>
        <w:t>S</w:t>
      </w:r>
      <w:r w:rsidRPr="00672735">
        <w:rPr>
          <w:rFonts w:ascii="Cambria" w:hAnsi="Cambria" w:cs="Arial"/>
          <w:sz w:val="22"/>
          <w:szCs w:val="22"/>
        </w:rPr>
        <w:t xml:space="preserve">tron może żądać wprowadzenia zmian  </w:t>
      </w:r>
    </w:p>
    <w:p w14:paraId="58283C35" w14:textId="77777777" w:rsidR="00672735" w:rsidRDefault="00672735" w:rsidP="00672735">
      <w:pPr>
        <w:pStyle w:val="Akapitzlist"/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w Umowie w stosunku do treści oferty, na podstawie której dokonano wyboru Wykonawcy, bez przeprowadzania nowego postępowania o udzielenie zamówienia jeżeli wystąpi jedna z poniższych okoliczności:</w:t>
      </w:r>
    </w:p>
    <w:p w14:paraId="1A9AB272" w14:textId="77777777" w:rsidR="00672735" w:rsidRPr="00672735" w:rsidRDefault="00672735" w:rsidP="00672735">
      <w:pPr>
        <w:pStyle w:val="Akapitzlist"/>
        <w:spacing w:before="120"/>
        <w:jc w:val="both"/>
        <w:rPr>
          <w:rFonts w:ascii="Cambria" w:hAnsi="Cambria" w:cs="Arial"/>
          <w:sz w:val="4"/>
          <w:szCs w:val="4"/>
        </w:rPr>
      </w:pPr>
    </w:p>
    <w:p w14:paraId="3BBC7630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Zamawiający dopuszcza wprowadzenie zmian części zamówienia, które Wykonawca przewidział do realizacji za pomocą podwykonawców na inne części zamówienia,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w tym również na części, których Wykonawca nie wskazał  w złożonej przez siebie ofercie. Zmiana nie może pociągnąć za sobą zmiany terminu realizacji ani zwiększenia wynagrodzenia należnego Wykonawcy</w:t>
      </w:r>
      <w:r>
        <w:rPr>
          <w:rFonts w:ascii="Cambria" w:hAnsi="Cambria" w:cs="Arial"/>
          <w:sz w:val="22"/>
          <w:szCs w:val="22"/>
        </w:rPr>
        <w:t>;</w:t>
      </w:r>
    </w:p>
    <w:p w14:paraId="480EE0CF" w14:textId="77777777" w:rsidR="00672735" w:rsidRPr="00672735" w:rsidRDefault="00672735" w:rsidP="00672735">
      <w:pPr>
        <w:pStyle w:val="Akapitzlist"/>
        <w:spacing w:before="120"/>
        <w:ind w:left="1080"/>
        <w:jc w:val="both"/>
        <w:rPr>
          <w:rFonts w:ascii="Cambria" w:hAnsi="Cambria" w:cs="Arial"/>
          <w:sz w:val="4"/>
          <w:szCs w:val="4"/>
        </w:rPr>
      </w:pPr>
    </w:p>
    <w:p w14:paraId="7DD34913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 xml:space="preserve">W przypadku zawarcia Umowy z wykonawcami wspólnie ubiegającymi się 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o udzielenie zamówienia dopuszcza się zmianę członka konsorcjum upoważnionego do wystawiania faktur i do odbioru wynagrodzenia w imieniu wszystkich członków konsorcjum</w:t>
      </w:r>
      <w:r>
        <w:rPr>
          <w:rFonts w:ascii="Cambria" w:hAnsi="Cambria" w:cs="Arial"/>
          <w:sz w:val="22"/>
          <w:szCs w:val="22"/>
        </w:rPr>
        <w:t>;</w:t>
      </w:r>
      <w:r w:rsidRPr="00672735">
        <w:rPr>
          <w:rFonts w:ascii="Cambria" w:hAnsi="Cambria" w:cs="Arial"/>
          <w:sz w:val="22"/>
          <w:szCs w:val="22"/>
        </w:rPr>
        <w:t xml:space="preserve"> </w:t>
      </w:r>
    </w:p>
    <w:p w14:paraId="2DA762FA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11E68EE" w14:textId="3AF4C746" w:rsidR="00C2429B" w:rsidRPr="00B77642" w:rsidRDefault="00C2429B" w:rsidP="00C2429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B77642">
        <w:rPr>
          <w:rFonts w:ascii="Cambria" w:hAnsi="Cambria" w:cs="Arial"/>
          <w:sz w:val="22"/>
          <w:szCs w:val="22"/>
          <w:lang w:eastAsia="pl-PL"/>
        </w:rPr>
        <w:t xml:space="preserve">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 xml:space="preserve">w Umowie, za które odpowiedzialności nie ponosi Wykonawca ani Zamawiający. </w:t>
      </w:r>
      <w:r>
        <w:rPr>
          <w:rFonts w:ascii="Cambria" w:hAnsi="Cambria" w:cs="Arial"/>
          <w:sz w:val="22"/>
          <w:szCs w:val="22"/>
          <w:lang w:eastAsia="pl-PL"/>
        </w:rPr>
        <w:br/>
      </w:r>
      <w:r w:rsidRPr="00B77642">
        <w:rPr>
          <w:rFonts w:ascii="Cambria" w:hAnsi="Cambria" w:cs="Arial"/>
          <w:sz w:val="22"/>
          <w:szCs w:val="22"/>
          <w:lang w:eastAsia="pl-PL"/>
        </w:rPr>
        <w:t>W szczególności dopuszcza się zmianę terminu realizacji przedmiotu umowy spowodowaną:</w:t>
      </w:r>
    </w:p>
    <w:p w14:paraId="16AC58AA" w14:textId="77777777" w:rsidR="00C2429B" w:rsidRPr="00061CD3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klęskami żywiołowymi, </w:t>
      </w:r>
    </w:p>
    <w:p w14:paraId="6CD2424E" w14:textId="77777777" w:rsidR="00C2429B" w:rsidRDefault="00C2429B" w:rsidP="00C2429B">
      <w:pPr>
        <w:numPr>
          <w:ilvl w:val="0"/>
          <w:numId w:val="41"/>
        </w:numPr>
        <w:autoSpaceDE w:val="0"/>
        <w:autoSpaceDN w:val="0"/>
        <w:adjustRightInd w:val="0"/>
        <w:spacing w:before="120"/>
        <w:ind w:left="1418" w:hanging="284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lastRenderedPageBreak/>
        <w:t xml:space="preserve">innymi przyczynami zewnętrznymi niezależnymi od Zamawiającego oraz Wykonawcy skutkującymi niemożliwością </w:t>
      </w:r>
      <w:r>
        <w:rPr>
          <w:rFonts w:ascii="Cambria" w:hAnsi="Cambria" w:cs="Arial"/>
          <w:sz w:val="22"/>
          <w:szCs w:val="22"/>
          <w:lang w:eastAsia="pl-PL"/>
        </w:rPr>
        <w:t>realizacji dostaw</w:t>
      </w:r>
      <w:r w:rsidRPr="00061CD3">
        <w:rPr>
          <w:rFonts w:ascii="Cambria" w:hAnsi="Cambria" w:cs="Arial"/>
          <w:sz w:val="22"/>
          <w:szCs w:val="22"/>
          <w:lang w:eastAsia="pl-PL"/>
        </w:rPr>
        <w:t>.</w:t>
      </w:r>
    </w:p>
    <w:p w14:paraId="7BBD41F6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2698874F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14:paraId="448BAECD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DBDC4CA" w14:textId="7B05254B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</w:t>
      </w:r>
      <w:r w:rsidR="00C303A0">
        <w:rPr>
          <w:rFonts w:ascii="Cambria" w:hAnsi="Cambria" w:cs="Arial"/>
          <w:sz w:val="22"/>
          <w:szCs w:val="22"/>
        </w:rPr>
        <w:t xml:space="preserve"> </w:t>
      </w:r>
      <w:r w:rsidRPr="00672735">
        <w:rPr>
          <w:rFonts w:ascii="Cambria" w:hAnsi="Cambria" w:cs="Arial"/>
          <w:sz w:val="22"/>
          <w:szCs w:val="22"/>
        </w:rPr>
        <w:t xml:space="preserve">wprowadzenie zmiany parametrów </w:t>
      </w:r>
      <w:r w:rsidR="00731150">
        <w:rPr>
          <w:rFonts w:ascii="Cambria" w:hAnsi="Cambria" w:cs="Arial"/>
          <w:sz w:val="22"/>
          <w:szCs w:val="22"/>
        </w:rPr>
        <w:t>nawozów</w:t>
      </w:r>
      <w:r w:rsidRPr="00672735">
        <w:rPr>
          <w:rFonts w:ascii="Cambria" w:hAnsi="Cambria" w:cs="Arial"/>
          <w:sz w:val="22"/>
          <w:szCs w:val="22"/>
        </w:rPr>
        <w:t xml:space="preserve"> przedstawionych w ofercie pod warunkiem że zmiany te będą korzystne dla Zamawiającego. Będą to, przykładowo zmiany powodujące poprawienie parametrów technicznych, wynikające z postępu technologicznego lub zmiany obowiązujących przepisów. Zmiana nie może wpływać na cenę ustaloną w drodze postępowania </w:t>
      </w:r>
      <w:r>
        <w:rPr>
          <w:rFonts w:ascii="Cambria" w:hAnsi="Cambria" w:cs="Arial"/>
          <w:sz w:val="22"/>
          <w:szCs w:val="22"/>
        </w:rPr>
        <w:br/>
      </w:r>
      <w:r w:rsidRPr="00672735">
        <w:rPr>
          <w:rFonts w:ascii="Cambria" w:hAnsi="Cambria" w:cs="Arial"/>
          <w:sz w:val="22"/>
          <w:szCs w:val="22"/>
        </w:rPr>
        <w:t>o udzielenie zamówienia</w:t>
      </w:r>
      <w:r>
        <w:rPr>
          <w:rFonts w:ascii="Cambria" w:hAnsi="Cambria" w:cs="Arial"/>
          <w:sz w:val="22"/>
          <w:szCs w:val="22"/>
        </w:rPr>
        <w:t>;</w:t>
      </w:r>
    </w:p>
    <w:p w14:paraId="34335CD0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317C72D4" w14:textId="77777777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Zamawiający dopuszcza wprowadzenie zmian w przypadku zmiany powszechnie obowiązującego prawa lub wewnętrznych przepisów wpływających na pogorszenie kondycji finansowej Zamawiającego</w:t>
      </w:r>
      <w:r>
        <w:rPr>
          <w:rFonts w:ascii="Cambria" w:hAnsi="Cambria" w:cs="Arial"/>
          <w:sz w:val="22"/>
          <w:szCs w:val="22"/>
        </w:rPr>
        <w:t>;</w:t>
      </w:r>
    </w:p>
    <w:p w14:paraId="0E4DEBA3" w14:textId="77777777" w:rsidR="00672735" w:rsidRPr="00672735" w:rsidRDefault="00672735" w:rsidP="00672735">
      <w:pPr>
        <w:pStyle w:val="Akapitzlist"/>
        <w:rPr>
          <w:rFonts w:ascii="Cambria" w:hAnsi="Cambria" w:cs="Arial"/>
          <w:sz w:val="4"/>
          <w:szCs w:val="4"/>
        </w:rPr>
      </w:pPr>
    </w:p>
    <w:p w14:paraId="5E557DAA" w14:textId="1CBF4A46" w:rsidR="00672735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="Cambria" w:hAnsi="Cambria" w:cs="Arial"/>
          <w:sz w:val="22"/>
          <w:szCs w:val="22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14:paraId="696633B9" w14:textId="77777777" w:rsidR="00C2429B" w:rsidRPr="00EB4E28" w:rsidRDefault="00C2429B" w:rsidP="00C2429B">
      <w:pPr>
        <w:pStyle w:val="Akapitzlist"/>
        <w:rPr>
          <w:rFonts w:ascii="Cambria" w:hAnsi="Cambria" w:cs="Arial"/>
          <w:sz w:val="8"/>
          <w:szCs w:val="8"/>
        </w:rPr>
      </w:pPr>
    </w:p>
    <w:p w14:paraId="529D5623" w14:textId="7EC17E66" w:rsidR="00C2429B" w:rsidRPr="00061CD3" w:rsidRDefault="00C2429B" w:rsidP="00C2429B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2. </w:t>
      </w:r>
      <w:r w:rsidRPr="00061CD3">
        <w:rPr>
          <w:rFonts w:ascii="Cambria" w:hAnsi="Cambria" w:cs="Arial"/>
          <w:sz w:val="22"/>
          <w:szCs w:val="22"/>
          <w:lang w:eastAsia="pl-PL"/>
        </w:rPr>
        <w:t>Nie stanowi zmiany umowy w rozumieniu art. 454 i 455 PZP:</w:t>
      </w:r>
    </w:p>
    <w:p w14:paraId="78FE672F" w14:textId="0B8BB58F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a) </w:t>
      </w:r>
      <w:r w:rsidR="00731150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Pr="00061CD3">
        <w:rPr>
          <w:rFonts w:ascii="Cambria" w:hAnsi="Cambria" w:cs="Arial"/>
          <w:sz w:val="22"/>
          <w:szCs w:val="22"/>
          <w:lang w:eastAsia="pl-PL"/>
        </w:rPr>
        <w:t xml:space="preserve">zmiana danych związanych z obsługą administracyjno-organizacyjną, </w:t>
      </w:r>
    </w:p>
    <w:p w14:paraId="52C97A8C" w14:textId="77777777" w:rsidR="00C2429B" w:rsidRPr="00061CD3" w:rsidRDefault="00C2429B" w:rsidP="00C2429B">
      <w:pPr>
        <w:autoSpaceDE w:val="0"/>
        <w:autoSpaceDN w:val="0"/>
        <w:adjustRightInd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61CD3">
        <w:rPr>
          <w:rFonts w:ascii="Cambria" w:hAnsi="Cambria" w:cs="Arial"/>
          <w:sz w:val="22"/>
          <w:szCs w:val="22"/>
          <w:lang w:eastAsia="pl-PL"/>
        </w:rPr>
        <w:t xml:space="preserve">b) zmiany danych teleadresowych, zmiany osób wskazanych do kontaktów między Stronami, </w:t>
      </w:r>
    </w:p>
    <w:p w14:paraId="1EDD50CD" w14:textId="057CE6ED" w:rsidR="00507806" w:rsidRPr="00EB4E28" w:rsidRDefault="00507806" w:rsidP="00EB4E28">
      <w:pPr>
        <w:pStyle w:val="Akapitzlist"/>
        <w:numPr>
          <w:ilvl w:val="0"/>
          <w:numId w:val="42"/>
        </w:numPr>
        <w:spacing w:before="120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EB4E28">
        <w:rPr>
          <w:rFonts w:ascii="Cambria" w:hAnsi="Cambria" w:cs="Arial"/>
          <w:sz w:val="22"/>
          <w:szCs w:val="22"/>
        </w:rPr>
        <w:t>Wystąpienie którejkolwiek z okoliczności wskazanych powyżej nie stanowi zobowiązania Stron do wprowadzenia zmiany.</w:t>
      </w:r>
    </w:p>
    <w:p w14:paraId="2B718C96" w14:textId="2CD6046E" w:rsidR="00315FB4" w:rsidRPr="00672735" w:rsidRDefault="00315FB4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</w:t>
      </w:r>
      <w:r w:rsidR="0015559F">
        <w:rPr>
          <w:rFonts w:asciiTheme="majorHAnsi" w:hAnsiTheme="majorHAnsi" w:cs="Arial"/>
          <w:b/>
          <w:sz w:val="22"/>
          <w:szCs w:val="22"/>
        </w:rPr>
        <w:t>7</w:t>
      </w:r>
    </w:p>
    <w:p w14:paraId="3E2B0E3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Odstąpienie od Umowy</w:t>
      </w:r>
    </w:p>
    <w:p w14:paraId="14CE1966" w14:textId="77777777" w:rsidR="00315FB4" w:rsidRPr="000C64D9" w:rsidRDefault="00315FB4" w:rsidP="00315FB4">
      <w:pPr>
        <w:spacing w:before="120"/>
        <w:jc w:val="center"/>
        <w:rPr>
          <w:rFonts w:asciiTheme="majorHAnsi" w:hAnsiTheme="majorHAnsi" w:cs="Arial"/>
          <w:b/>
          <w:bCs/>
          <w:sz w:val="2"/>
          <w:szCs w:val="2"/>
        </w:rPr>
      </w:pPr>
    </w:p>
    <w:p w14:paraId="41B10C5C" w14:textId="75E3CEBC" w:rsidR="00315FB4" w:rsidRPr="00672735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 xml:space="preserve">Niezależnie od podstaw odstąpienia od Umowy wynikających z przepisów prawa </w:t>
      </w:r>
      <w:r w:rsidRPr="00672735">
        <w:rPr>
          <w:rFonts w:asciiTheme="majorHAnsi" w:hAnsiTheme="majorHAnsi" w:cs="Arial"/>
          <w:sz w:val="22"/>
          <w:szCs w:val="22"/>
        </w:rPr>
        <w:br/>
        <w:t xml:space="preserve">i innych postanowień Umowy Zamawiający ma prawo odstąpienia od Umowy w przypadku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gdy Wykonawca pozostający w zwłoce z dostawą </w:t>
      </w:r>
      <w:r w:rsidR="00731150">
        <w:rPr>
          <w:rFonts w:asciiTheme="majorHAnsi" w:hAnsiTheme="majorHAnsi" w:cs="Arial"/>
          <w:bCs/>
          <w:sz w:val="22"/>
          <w:szCs w:val="22"/>
        </w:rPr>
        <w:t>nawozu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pomimo pisemnego wezwania nie dostarczył w terminie wskazanym w wezwaniu </w:t>
      </w:r>
      <w:r w:rsidR="00731150">
        <w:rPr>
          <w:rFonts w:asciiTheme="majorHAnsi" w:hAnsiTheme="majorHAnsi" w:cs="Arial"/>
          <w:bCs/>
          <w:sz w:val="22"/>
          <w:szCs w:val="22"/>
        </w:rPr>
        <w:t>nawozu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 xml:space="preserve">o 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odpowiedniej jakości </w:t>
      </w:r>
      <w:r w:rsidR="00E056AD" w:rsidRPr="00672735">
        <w:rPr>
          <w:rFonts w:asciiTheme="majorHAnsi" w:hAnsiTheme="majorHAnsi" w:cs="Arial"/>
          <w:bCs/>
          <w:sz w:val="22"/>
          <w:szCs w:val="22"/>
        </w:rPr>
        <w:t>lub wskazanej</w:t>
      </w:r>
      <w:r w:rsidRPr="00672735">
        <w:rPr>
          <w:rFonts w:asciiTheme="majorHAnsi" w:hAnsiTheme="majorHAnsi" w:cs="Arial"/>
          <w:bCs/>
          <w:sz w:val="22"/>
          <w:szCs w:val="22"/>
        </w:rPr>
        <w:t xml:space="preserve"> ilości.</w:t>
      </w:r>
    </w:p>
    <w:p w14:paraId="40340900" w14:textId="25E2A418" w:rsidR="00315FB4" w:rsidRPr="00C2429B" w:rsidRDefault="00315FB4" w:rsidP="00315FB4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</w:t>
      </w:r>
    </w:p>
    <w:p w14:paraId="4A236644" w14:textId="6CEF0825" w:rsidR="00C2429B" w:rsidRPr="00672735" w:rsidRDefault="00C2429B" w:rsidP="00C2429B">
      <w:pPr>
        <w:pStyle w:val="Akapitzlist"/>
        <w:numPr>
          <w:ilvl w:val="0"/>
          <w:numId w:val="36"/>
        </w:numPr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Zamawiający ma prawo odstąpić od Umowy w terminie do </w:t>
      </w:r>
      <w:r w:rsidR="00731150">
        <w:rPr>
          <w:rFonts w:ascii="Cambria" w:hAnsi="Cambria" w:cs="Arial"/>
          <w:sz w:val="22"/>
          <w:szCs w:val="22"/>
        </w:rPr>
        <w:t xml:space="preserve">1 miesiąca (dla zadania częściowego nr 1 i 2) do 3 miesięcy (dla zadania częściowego nr 3) </w:t>
      </w:r>
      <w:r>
        <w:rPr>
          <w:rFonts w:ascii="Cambria" w:hAnsi="Cambria" w:cs="Arial"/>
          <w:sz w:val="22"/>
          <w:szCs w:val="22"/>
        </w:rPr>
        <w:t>od dnia zawarcia umowy.</w:t>
      </w:r>
    </w:p>
    <w:p w14:paraId="2608C182" w14:textId="77777777" w:rsidR="00731150" w:rsidRDefault="00731150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</w:p>
    <w:p w14:paraId="274A2E33" w14:textId="7CFC16D8" w:rsidR="00E056AD" w:rsidRPr="00672735" w:rsidRDefault="00E056AD" w:rsidP="00C2429B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§ </w:t>
      </w:r>
      <w:r w:rsidR="0015559F">
        <w:rPr>
          <w:rFonts w:asciiTheme="majorHAnsi" w:hAnsiTheme="majorHAnsi" w:cs="Arial"/>
          <w:b/>
          <w:sz w:val="22"/>
          <w:szCs w:val="22"/>
        </w:rPr>
        <w:t>8</w:t>
      </w:r>
    </w:p>
    <w:p w14:paraId="63DB3543" w14:textId="77777777" w:rsidR="00E056AD" w:rsidRPr="00672735" w:rsidRDefault="00E056AD" w:rsidP="00E056AD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</w:rPr>
      </w:pPr>
      <w:r w:rsidRPr="00672735">
        <w:rPr>
          <w:rFonts w:asciiTheme="majorHAnsi" w:hAnsiTheme="majorHAnsi" w:cs="Arial"/>
          <w:b/>
          <w:sz w:val="22"/>
          <w:szCs w:val="22"/>
        </w:rPr>
        <w:t>Podwykonawstwo</w:t>
      </w:r>
    </w:p>
    <w:p w14:paraId="6B974A44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jest uprawniony do realizacji Przedmiotu Umowy przy pomocy podwykonawców.</w:t>
      </w:r>
    </w:p>
    <w:p w14:paraId="2609075E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 xml:space="preserve">Realizacja przez Wykonawcę Przedmiotu Umowy przy pomocy podwykonawcy innego niż wykazany w ofercie wymaga uzyskania uprzedniej zgody Zamawiającego. Występując </w:t>
      </w:r>
      <w:r w:rsidRPr="00672735">
        <w:rPr>
          <w:rFonts w:asciiTheme="majorHAnsi" w:hAnsiTheme="majorHAnsi"/>
          <w:sz w:val="22"/>
          <w:szCs w:val="22"/>
        </w:rPr>
        <w:br/>
        <w:t xml:space="preserve">o wyrażenie zgody na powierzenie realizacji Przedmiotu Umowy przy pomocy </w:t>
      </w:r>
      <w:r w:rsidRPr="00672735">
        <w:rPr>
          <w:rFonts w:asciiTheme="majorHAnsi" w:hAnsiTheme="majorHAnsi"/>
          <w:sz w:val="22"/>
          <w:szCs w:val="22"/>
        </w:rPr>
        <w:lastRenderedPageBreak/>
        <w:t xml:space="preserve">podwykonawcy Wykonawca wskaże osobę podwykonawcy oraz szczegółowo określi zakres prac, jaki zamierza powierzyć temu podwykonawcy. </w:t>
      </w:r>
    </w:p>
    <w:p w14:paraId="436C73F2" w14:textId="77777777" w:rsidR="00E056AD" w:rsidRPr="00672735" w:rsidRDefault="00E056AD" w:rsidP="00E056AD">
      <w:pPr>
        <w:numPr>
          <w:ilvl w:val="0"/>
          <w:numId w:val="38"/>
        </w:numPr>
        <w:spacing w:before="120"/>
        <w:jc w:val="both"/>
        <w:rPr>
          <w:rFonts w:asciiTheme="majorHAnsi" w:hAnsiTheme="majorHAnsi"/>
          <w:sz w:val="22"/>
          <w:szCs w:val="22"/>
        </w:rPr>
      </w:pPr>
      <w:r w:rsidRPr="00672735">
        <w:rPr>
          <w:rFonts w:asciiTheme="majorHAnsi" w:hAnsiTheme="majorHAnsi"/>
          <w:sz w:val="22"/>
          <w:szCs w:val="22"/>
        </w:rPr>
        <w:t>Wykonawca zamierza realizować przedmiot umowy przy pomocy następujących podwykonawców _____________________________________________________________________.</w:t>
      </w:r>
    </w:p>
    <w:p w14:paraId="32A8D9BD" w14:textId="5B220398" w:rsidR="00315FB4" w:rsidRPr="00672735" w:rsidRDefault="00315FB4" w:rsidP="00315FB4">
      <w:pPr>
        <w:keepNext/>
        <w:spacing w:before="36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</w:t>
      </w:r>
      <w:r w:rsidR="0015559F">
        <w:rPr>
          <w:rFonts w:asciiTheme="majorHAnsi" w:hAnsiTheme="majorHAnsi" w:cs="Arial"/>
          <w:b/>
          <w:sz w:val="22"/>
          <w:szCs w:val="22"/>
          <w:lang w:eastAsia="pl-PL"/>
        </w:rPr>
        <w:t>9</w:t>
      </w:r>
    </w:p>
    <w:p w14:paraId="12B604CD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Rozstrzyganie sporów</w:t>
      </w:r>
    </w:p>
    <w:p w14:paraId="6BE2D77B" w14:textId="77777777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Zamawiający i Wykonawca podejmą starania, aby rozstrzygnąć ewentualne spory wynikające z Umowy ugodowo poprzez bezpośrednie negocjacje lub w drodze mediacji 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br/>
        <w:t>o której mowa w przepisach o postępowaniu cywilnym.</w:t>
      </w:r>
    </w:p>
    <w:p w14:paraId="78716D8F" w14:textId="77777777" w:rsidR="00315FB4" w:rsidRPr="00672735" w:rsidRDefault="00315FB4" w:rsidP="00315FB4">
      <w:pPr>
        <w:numPr>
          <w:ilvl w:val="0"/>
          <w:numId w:val="33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Jeżeli Zamawiający i Wykonawca nie będą w stanie rozstrzygnąć sporu ugodowo, spór zostanie rozstrzygnięty przez sąd powszechny właściwy miejscowo dla siedziby Zamawiającego.</w:t>
      </w:r>
    </w:p>
    <w:p w14:paraId="32850C19" w14:textId="2AAEE825" w:rsidR="00315FB4" w:rsidRPr="00672735" w:rsidRDefault="00315FB4" w:rsidP="00315FB4">
      <w:pPr>
        <w:keepNext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§ 1</w:t>
      </w:r>
      <w:r w:rsidR="0015559F">
        <w:rPr>
          <w:rFonts w:asciiTheme="majorHAnsi" w:hAnsiTheme="majorHAnsi" w:cs="Arial"/>
          <w:b/>
          <w:sz w:val="22"/>
          <w:szCs w:val="22"/>
          <w:lang w:eastAsia="pl-PL"/>
        </w:rPr>
        <w:t>0</w:t>
      </w:r>
    </w:p>
    <w:p w14:paraId="352DEC61" w14:textId="77777777" w:rsidR="00315FB4" w:rsidRPr="00672735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/>
          <w:sz w:val="22"/>
          <w:szCs w:val="22"/>
          <w:lang w:eastAsia="pl-PL"/>
        </w:rPr>
        <w:t>Postanowienia końcowe</w:t>
      </w:r>
    </w:p>
    <w:p w14:paraId="3DD22226" w14:textId="73905AFB" w:rsidR="00315FB4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W sprawach nieuregulowanych Umową mają zastosowanie właściwe przepisy prawa Rzeczypospolitej Polskiej. </w:t>
      </w:r>
    </w:p>
    <w:p w14:paraId="03FF5084" w14:textId="710B03F8" w:rsidR="00CB013A" w:rsidRPr="00672735" w:rsidRDefault="00CB013A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CB013A">
        <w:rPr>
          <w:rFonts w:asciiTheme="majorHAnsi" w:hAnsiTheme="majorHAnsi" w:cs="Arial"/>
          <w:sz w:val="22"/>
          <w:szCs w:val="22"/>
          <w:lang w:eastAsia="pl-PL"/>
        </w:rPr>
        <w:t xml:space="preserve">Gdyby jakiekolwiek postanowienie Umowy okazało się nieważne albo bezskuteczne, nie wpływa to na ważność i skuteczność pozostałych jej postanowień. W takim przypadku Strony zastąpią postanowienie uznane za nieważne lub bezskuteczne innym, zgodnym </w:t>
      </w:r>
      <w:r w:rsidRPr="00CB013A">
        <w:rPr>
          <w:rFonts w:asciiTheme="majorHAnsi" w:hAnsiTheme="majorHAnsi" w:cs="Arial"/>
          <w:sz w:val="22"/>
          <w:szCs w:val="22"/>
          <w:lang w:eastAsia="pl-PL"/>
        </w:rPr>
        <w:br/>
        <w:t xml:space="preserve">z prawem, postanowieniem realizującym możliwie najbardziej zbliżony cel gospodarczy </w:t>
      </w:r>
      <w:r w:rsidRPr="00CB013A">
        <w:rPr>
          <w:rFonts w:asciiTheme="majorHAnsi" w:hAnsiTheme="majorHAnsi" w:cs="Arial"/>
          <w:sz w:val="22"/>
          <w:szCs w:val="22"/>
          <w:lang w:eastAsia="pl-PL"/>
        </w:rPr>
        <w:br/>
        <w:t>i odzwierciedlającym pierwotną intencję Stron.</w:t>
      </w:r>
    </w:p>
    <w:p w14:paraId="4174EEA3" w14:textId="066B2A18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Umowę zawarto w formie pisemnej pod rygorem nieważności. Wszelkie zmiany lub uzupełnienia Umowy</w:t>
      </w:r>
      <w:r w:rsidR="00734184">
        <w:rPr>
          <w:rFonts w:asciiTheme="majorHAnsi" w:hAnsiTheme="majorHAnsi" w:cs="Arial"/>
          <w:sz w:val="22"/>
          <w:szCs w:val="22"/>
          <w:lang w:eastAsia="pl-PL"/>
        </w:rPr>
        <w:t>, odstąpienie od Umowy</w:t>
      </w: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 wymagają dla swojej ważności zachowania formy, o której mowa w zdaniu poprzednim.</w:t>
      </w:r>
    </w:p>
    <w:p w14:paraId="3DF3AD18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48444F4E" w14:textId="77777777" w:rsidR="00315FB4" w:rsidRPr="00672735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sz w:val="22"/>
          <w:szCs w:val="22"/>
          <w:lang w:eastAsia="pl-PL"/>
        </w:rPr>
        <w:t>Następujące załączniki do Umowy stanowią jej integralną część:</w:t>
      </w:r>
    </w:p>
    <w:p w14:paraId="7FA33827" w14:textId="77777777" w:rsidR="00315FB4" w:rsidRPr="00672735" w:rsidRDefault="00315FB4" w:rsidP="00315FB4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>Załącznik nr 1 –SWZ (wraz ze wszystkimi załącznikami);</w:t>
      </w:r>
    </w:p>
    <w:p w14:paraId="3A4F179B" w14:textId="57510072" w:rsidR="00315FB4" w:rsidRPr="00731150" w:rsidRDefault="00315FB4" w:rsidP="00731150">
      <w:pPr>
        <w:numPr>
          <w:ilvl w:val="0"/>
          <w:numId w:val="35"/>
        </w:numPr>
        <w:spacing w:before="120"/>
        <w:rPr>
          <w:rFonts w:asciiTheme="majorHAnsi" w:hAnsiTheme="majorHAnsi" w:cs="Arial"/>
          <w:bCs/>
          <w:sz w:val="22"/>
          <w:szCs w:val="22"/>
          <w:lang w:eastAsia="pl-PL"/>
        </w:rPr>
      </w:pPr>
      <w:r w:rsidRPr="00672735">
        <w:rPr>
          <w:rFonts w:asciiTheme="majorHAnsi" w:hAnsiTheme="majorHAnsi" w:cs="Arial"/>
          <w:bCs/>
          <w:sz w:val="22"/>
          <w:szCs w:val="22"/>
          <w:lang w:eastAsia="pl-PL"/>
        </w:rPr>
        <w:t xml:space="preserve">Załącznik nr 2 – </w:t>
      </w:r>
      <w:r w:rsidRPr="00731150">
        <w:rPr>
          <w:rFonts w:asciiTheme="majorHAnsi" w:hAnsiTheme="majorHAnsi" w:cs="Arial"/>
          <w:bCs/>
          <w:sz w:val="22"/>
          <w:szCs w:val="22"/>
          <w:lang w:eastAsia="pl-PL"/>
        </w:rPr>
        <w:t xml:space="preserve"> Oferta;</w:t>
      </w:r>
    </w:p>
    <w:p w14:paraId="074977C5" w14:textId="77777777" w:rsidR="00E056AD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884679B" w14:textId="77777777" w:rsidR="00672735" w:rsidRPr="00672735" w:rsidRDefault="00672735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sz w:val="22"/>
          <w:szCs w:val="22"/>
          <w:lang w:eastAsia="pl-PL"/>
        </w:rPr>
      </w:pPr>
    </w:p>
    <w:p w14:paraId="2101163C" w14:textId="41A4C6D0" w:rsidR="00E5711C" w:rsidRPr="00672735" w:rsidRDefault="00E056AD" w:rsidP="00672735">
      <w:pPr>
        <w:ind w:firstLine="708"/>
        <w:rPr>
          <w:rFonts w:ascii="Cambria" w:hAnsi="Cambria"/>
          <w:sz w:val="22"/>
          <w:szCs w:val="22"/>
        </w:rPr>
      </w:pPr>
      <w:r w:rsidRPr="00672735">
        <w:rPr>
          <w:rFonts w:asciiTheme="majorHAnsi" w:hAnsiTheme="majorHAnsi" w:cs="Arial"/>
          <w:sz w:val="22"/>
          <w:szCs w:val="22"/>
        </w:rPr>
        <w:t>Zamawiający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  <w:t>Wykonawca</w:t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  <w:r w:rsidRPr="00672735">
        <w:rPr>
          <w:rFonts w:asciiTheme="majorHAnsi" w:hAnsiTheme="majorHAnsi" w:cs="Arial"/>
          <w:sz w:val="22"/>
          <w:szCs w:val="22"/>
        </w:rPr>
        <w:tab/>
      </w:r>
    </w:p>
    <w:sectPr w:rsidR="00E5711C" w:rsidRPr="00672735" w:rsidSect="00C2429B">
      <w:headerReference w:type="default" r:id="rId7"/>
      <w:footerReference w:type="default" r:id="rId8"/>
      <w:pgSz w:w="11906" w:h="16838"/>
      <w:pgMar w:top="993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2A2FD" w14:textId="77777777" w:rsidR="002928EE" w:rsidRDefault="002928EE" w:rsidP="002D110D">
      <w:r>
        <w:separator/>
      </w:r>
    </w:p>
  </w:endnote>
  <w:endnote w:type="continuationSeparator" w:id="0">
    <w:p w14:paraId="0912465C" w14:textId="77777777" w:rsidR="002928EE" w:rsidRDefault="002928EE" w:rsidP="002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A3A298" w14:textId="77777777" w:rsidR="00672735" w:rsidRDefault="006727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9A16C4C" w14:textId="77777777" w:rsidR="00672735" w:rsidRDefault="0067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8A7B3" w14:textId="77777777" w:rsidR="002928EE" w:rsidRDefault="002928EE" w:rsidP="002D110D">
      <w:r>
        <w:separator/>
      </w:r>
    </w:p>
  </w:footnote>
  <w:footnote w:type="continuationSeparator" w:id="0">
    <w:p w14:paraId="24CEF2AC" w14:textId="77777777" w:rsidR="002928EE" w:rsidRDefault="002928EE" w:rsidP="002D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63BFA" w14:textId="0B4929CE" w:rsidR="002D110D" w:rsidRPr="0005230E" w:rsidDel="00AF6C87" w:rsidRDefault="00AF6C87" w:rsidP="002D110D">
    <w:pPr>
      <w:pStyle w:val="Nagwek"/>
      <w:jc w:val="right"/>
      <w:rPr>
        <w:del w:id="1" w:author="Łukasz Centkowski" w:date="2024-01-18T11:50:00Z"/>
        <w:i/>
        <w:sz w:val="18"/>
        <w:szCs w:val="18"/>
      </w:rPr>
    </w:pPr>
    <w:r w:rsidRPr="00AF6C87">
      <w:rPr>
        <w:i/>
        <w:sz w:val="18"/>
        <w:szCs w:val="18"/>
      </w:rPr>
      <w:t>ZG.270.1.2.2024</w:t>
    </w:r>
  </w:p>
  <w:p w14:paraId="7217BDA2" w14:textId="77777777" w:rsidR="002D110D" w:rsidRDefault="002D1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F25C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497C"/>
    <w:multiLevelType w:val="multilevel"/>
    <w:tmpl w:val="B270E94E"/>
    <w:lvl w:ilvl="0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231DF8"/>
    <w:multiLevelType w:val="multilevel"/>
    <w:tmpl w:val="A50C38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08A08FC"/>
    <w:multiLevelType w:val="hybridMultilevel"/>
    <w:tmpl w:val="49EA1A30"/>
    <w:lvl w:ilvl="0" w:tplc="335A7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29411C"/>
    <w:multiLevelType w:val="multilevel"/>
    <w:tmpl w:val="D2689E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3B34183"/>
    <w:multiLevelType w:val="hybridMultilevel"/>
    <w:tmpl w:val="5A3C46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06756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 w15:restartNumberingAfterBreak="0">
    <w:nsid w:val="2E8C6EE2"/>
    <w:multiLevelType w:val="hybridMultilevel"/>
    <w:tmpl w:val="5BAC3834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5" w15:restartNumberingAfterBreak="0">
    <w:nsid w:val="32A51E6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37140A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59B4C2B"/>
    <w:multiLevelType w:val="hybridMultilevel"/>
    <w:tmpl w:val="63B0CA3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8" w15:restartNumberingAfterBreak="0">
    <w:nsid w:val="36547F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9407E11"/>
    <w:multiLevelType w:val="hybridMultilevel"/>
    <w:tmpl w:val="36F242B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E708E1"/>
    <w:multiLevelType w:val="multilevel"/>
    <w:tmpl w:val="54D8727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E242781"/>
    <w:multiLevelType w:val="multilevel"/>
    <w:tmpl w:val="0409001F"/>
    <w:lvl w:ilvl="0">
      <w:start w:val="1"/>
      <w:numFmt w:val="bullet"/>
      <w:lvlText w:val="-"/>
      <w:lvlJc w:val="left"/>
      <w:pPr>
        <w:tabs>
          <w:tab w:val="num" w:pos="649"/>
        </w:tabs>
        <w:ind w:left="6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</w:lvl>
    <w:lvl w:ilvl="2">
      <w:start w:val="1"/>
      <w:numFmt w:val="decimal"/>
      <w:lvlText w:val="%1.%2.%3."/>
      <w:lvlJc w:val="left"/>
      <w:pPr>
        <w:tabs>
          <w:tab w:val="num" w:pos="1513"/>
        </w:tabs>
        <w:ind w:left="1513" w:hanging="504"/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  <w:ind w:left="2017" w:hanging="648"/>
      </w:p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</w:lvl>
    <w:lvl w:ilvl="5">
      <w:start w:val="1"/>
      <w:numFmt w:val="decimal"/>
      <w:lvlText w:val="%1.%2.%3.%4.%5.%6."/>
      <w:lvlJc w:val="left"/>
      <w:pPr>
        <w:tabs>
          <w:tab w:val="num" w:pos="3169"/>
        </w:tabs>
        <w:ind w:left="3025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9"/>
        </w:tabs>
        <w:ind w:left="352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9"/>
        </w:tabs>
        <w:ind w:left="403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9"/>
        </w:tabs>
        <w:ind w:left="4609" w:hanging="1440"/>
      </w:pPr>
    </w:lvl>
  </w:abstractNum>
  <w:abstractNum w:abstractNumId="23" w15:restartNumberingAfterBreak="0">
    <w:nsid w:val="4301501C"/>
    <w:multiLevelType w:val="multilevel"/>
    <w:tmpl w:val="FD38F6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899"/>
        </w:tabs>
        <w:ind w:left="1899" w:hanging="340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24" w15:restartNumberingAfterBreak="0">
    <w:nsid w:val="452149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56167F6"/>
    <w:multiLevelType w:val="hybridMultilevel"/>
    <w:tmpl w:val="5AFA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F7C07"/>
    <w:multiLevelType w:val="hybridMultilevel"/>
    <w:tmpl w:val="4BEC047C"/>
    <w:lvl w:ilvl="0" w:tplc="7368F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A631EF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0609AF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9" w15:restartNumberingAfterBreak="0">
    <w:nsid w:val="557117EB"/>
    <w:multiLevelType w:val="hybridMultilevel"/>
    <w:tmpl w:val="AF549AA4"/>
    <w:lvl w:ilvl="0" w:tplc="581A400E">
      <w:start w:val="1"/>
      <w:numFmt w:val="lowerLetter"/>
      <w:lvlText w:val="%1)"/>
      <w:lvlJc w:val="left"/>
      <w:pPr>
        <w:ind w:left="10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0" w15:restartNumberingAfterBreak="0">
    <w:nsid w:val="558630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D1E75"/>
    <w:multiLevelType w:val="multilevel"/>
    <w:tmpl w:val="4502AE58"/>
    <w:lvl w:ilvl="0">
      <w:start w:val="1"/>
      <w:numFmt w:val="bullet"/>
      <w:lvlText w:val="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3" w15:restartNumberingAfterBreak="0">
    <w:nsid w:val="5FC70FEE"/>
    <w:multiLevelType w:val="hybridMultilevel"/>
    <w:tmpl w:val="012A1E0E"/>
    <w:lvl w:ilvl="0" w:tplc="674E99F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21B61DA"/>
    <w:multiLevelType w:val="hybridMultilevel"/>
    <w:tmpl w:val="461C13A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6" w15:restartNumberingAfterBreak="0">
    <w:nsid w:val="633F42AF"/>
    <w:multiLevelType w:val="hybridMultilevel"/>
    <w:tmpl w:val="FE8E55EE"/>
    <w:lvl w:ilvl="0" w:tplc="D47E7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 w15:restartNumberingAfterBreak="0">
    <w:nsid w:val="68C22D7F"/>
    <w:multiLevelType w:val="multilevel"/>
    <w:tmpl w:val="ADA2959E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BD31A1"/>
    <w:multiLevelType w:val="hybridMultilevel"/>
    <w:tmpl w:val="5CCED99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62D01"/>
    <w:multiLevelType w:val="hybridMultilevel"/>
    <w:tmpl w:val="92F419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2268C28">
      <w:start w:val="1"/>
      <w:numFmt w:val="decimal"/>
      <w:lvlText w:val="§. %2."/>
      <w:lvlJc w:val="center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5A51611"/>
    <w:multiLevelType w:val="hybridMultilevel"/>
    <w:tmpl w:val="FFC273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6433036"/>
    <w:multiLevelType w:val="multilevel"/>
    <w:tmpl w:val="9B00D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781B04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E350B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7F4D768E"/>
    <w:multiLevelType w:val="hybridMultilevel"/>
    <w:tmpl w:val="20EA32D0"/>
    <w:lvl w:ilvl="0" w:tplc="C292E372">
      <w:start w:val="1"/>
      <w:numFmt w:val="decimal"/>
      <w:lvlText w:val="%1."/>
      <w:lvlJc w:val="left"/>
      <w:pPr>
        <w:ind w:left="149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18"/>
  </w:num>
  <w:num w:numId="5">
    <w:abstractNumId w:val="15"/>
  </w:num>
  <w:num w:numId="6">
    <w:abstractNumId w:val="1"/>
  </w:num>
  <w:num w:numId="7">
    <w:abstractNumId w:val="46"/>
  </w:num>
  <w:num w:numId="8">
    <w:abstractNumId w:val="22"/>
  </w:num>
  <w:num w:numId="9">
    <w:abstractNumId w:val="32"/>
  </w:num>
  <w:num w:numId="10">
    <w:abstractNumId w:val="24"/>
  </w:num>
  <w:num w:numId="11">
    <w:abstractNumId w:val="30"/>
  </w:num>
  <w:num w:numId="12">
    <w:abstractNumId w:val="43"/>
  </w:num>
  <w:num w:numId="13">
    <w:abstractNumId w:val="42"/>
  </w:num>
  <w:num w:numId="14">
    <w:abstractNumId w:val="35"/>
  </w:num>
  <w:num w:numId="15">
    <w:abstractNumId w:val="45"/>
  </w:num>
  <w:num w:numId="16">
    <w:abstractNumId w:val="21"/>
  </w:num>
  <w:num w:numId="17">
    <w:abstractNumId w:val="5"/>
  </w:num>
  <w:num w:numId="18">
    <w:abstractNumId w:val="41"/>
  </w:num>
  <w:num w:numId="19">
    <w:abstractNumId w:val="23"/>
  </w:num>
  <w:num w:numId="20">
    <w:abstractNumId w:val="19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33"/>
  </w:num>
  <w:num w:numId="25">
    <w:abstractNumId w:val="40"/>
  </w:num>
  <w:num w:numId="26">
    <w:abstractNumId w:val="17"/>
  </w:num>
  <w:num w:numId="27">
    <w:abstractNumId w:val="3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7"/>
  </w:num>
  <w:num w:numId="32">
    <w:abstractNumId w:val="39"/>
  </w:num>
  <w:num w:numId="33">
    <w:abstractNumId w:val="34"/>
  </w:num>
  <w:num w:numId="34">
    <w:abstractNumId w:val="3"/>
  </w:num>
  <w:num w:numId="35">
    <w:abstractNumId w:val="0"/>
  </w:num>
  <w:num w:numId="36">
    <w:abstractNumId w:val="20"/>
  </w:num>
  <w:num w:numId="37">
    <w:abstractNumId w:val="27"/>
  </w:num>
  <w:num w:numId="38">
    <w:abstractNumId w:val="6"/>
  </w:num>
  <w:num w:numId="39">
    <w:abstractNumId w:val="26"/>
  </w:num>
  <w:num w:numId="40">
    <w:abstractNumId w:val="31"/>
  </w:num>
  <w:num w:numId="41">
    <w:abstractNumId w:val="38"/>
  </w:num>
  <w:num w:numId="42">
    <w:abstractNumId w:val="12"/>
  </w:num>
  <w:num w:numId="43">
    <w:abstractNumId w:val="7"/>
  </w:num>
  <w:num w:numId="44">
    <w:abstractNumId w:val="10"/>
  </w:num>
  <w:num w:numId="45">
    <w:abstractNumId w:val="29"/>
  </w:num>
  <w:num w:numId="46">
    <w:abstractNumId w:val="8"/>
  </w:num>
  <w:num w:numId="47">
    <w:abstractNumId w:val="25"/>
  </w:num>
  <w:num w:numId="48">
    <w:abstractNumId w:val="11"/>
  </w:num>
  <w:num w:numId="49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 Centkowski">
    <w15:presenceInfo w15:providerId="AD" w15:userId="S-1-5-21-1258824510-3303949563-3469234235-428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5A"/>
    <w:rsid w:val="00002BC3"/>
    <w:rsid w:val="000340BF"/>
    <w:rsid w:val="00037B4F"/>
    <w:rsid w:val="0005567F"/>
    <w:rsid w:val="00073CCF"/>
    <w:rsid w:val="00082EA0"/>
    <w:rsid w:val="00091B12"/>
    <w:rsid w:val="00094528"/>
    <w:rsid w:val="000A26C8"/>
    <w:rsid w:val="000C64D9"/>
    <w:rsid w:val="00100672"/>
    <w:rsid w:val="00103DB7"/>
    <w:rsid w:val="0015553B"/>
    <w:rsid w:val="0015559F"/>
    <w:rsid w:val="001557EE"/>
    <w:rsid w:val="001723C3"/>
    <w:rsid w:val="001E1F12"/>
    <w:rsid w:val="001E251E"/>
    <w:rsid w:val="001E2776"/>
    <w:rsid w:val="001F3E50"/>
    <w:rsid w:val="0023296F"/>
    <w:rsid w:val="00235C9F"/>
    <w:rsid w:val="00237595"/>
    <w:rsid w:val="00290D93"/>
    <w:rsid w:val="002928EE"/>
    <w:rsid w:val="00297119"/>
    <w:rsid w:val="002C7E2C"/>
    <w:rsid w:val="002D110D"/>
    <w:rsid w:val="002D48F8"/>
    <w:rsid w:val="002E5226"/>
    <w:rsid w:val="002F318E"/>
    <w:rsid w:val="00315FB4"/>
    <w:rsid w:val="003B6386"/>
    <w:rsid w:val="003C3E16"/>
    <w:rsid w:val="003E0524"/>
    <w:rsid w:val="003F3E7E"/>
    <w:rsid w:val="00402437"/>
    <w:rsid w:val="00450A4F"/>
    <w:rsid w:val="00474FA1"/>
    <w:rsid w:val="004E4745"/>
    <w:rsid w:val="004F1131"/>
    <w:rsid w:val="004F25C0"/>
    <w:rsid w:val="00507806"/>
    <w:rsid w:val="00530C8A"/>
    <w:rsid w:val="00595270"/>
    <w:rsid w:val="0060789A"/>
    <w:rsid w:val="006103EE"/>
    <w:rsid w:val="00666F74"/>
    <w:rsid w:val="00666F9F"/>
    <w:rsid w:val="00672735"/>
    <w:rsid w:val="00693411"/>
    <w:rsid w:val="006935CA"/>
    <w:rsid w:val="006A18C5"/>
    <w:rsid w:val="006A7E43"/>
    <w:rsid w:val="006B0B6D"/>
    <w:rsid w:val="006C6182"/>
    <w:rsid w:val="006F1664"/>
    <w:rsid w:val="00716E13"/>
    <w:rsid w:val="00731150"/>
    <w:rsid w:val="00734184"/>
    <w:rsid w:val="0078463E"/>
    <w:rsid w:val="0080031A"/>
    <w:rsid w:val="00800D47"/>
    <w:rsid w:val="00806ADD"/>
    <w:rsid w:val="00807C89"/>
    <w:rsid w:val="00831241"/>
    <w:rsid w:val="00874E02"/>
    <w:rsid w:val="00884985"/>
    <w:rsid w:val="00886906"/>
    <w:rsid w:val="008B34C5"/>
    <w:rsid w:val="008C332F"/>
    <w:rsid w:val="008C43A8"/>
    <w:rsid w:val="00911AE4"/>
    <w:rsid w:val="00936FF2"/>
    <w:rsid w:val="00970D25"/>
    <w:rsid w:val="009C12E7"/>
    <w:rsid w:val="009D3DD7"/>
    <w:rsid w:val="009E7143"/>
    <w:rsid w:val="009F7F4C"/>
    <w:rsid w:val="00A559F5"/>
    <w:rsid w:val="00A562B7"/>
    <w:rsid w:val="00A76CE9"/>
    <w:rsid w:val="00A91618"/>
    <w:rsid w:val="00AA0BA5"/>
    <w:rsid w:val="00AA19EC"/>
    <w:rsid w:val="00AA6F88"/>
    <w:rsid w:val="00AB13A7"/>
    <w:rsid w:val="00AF6C87"/>
    <w:rsid w:val="00B01D39"/>
    <w:rsid w:val="00B11185"/>
    <w:rsid w:val="00C1013D"/>
    <w:rsid w:val="00C2429B"/>
    <w:rsid w:val="00C303A0"/>
    <w:rsid w:val="00C33FCE"/>
    <w:rsid w:val="00C43C66"/>
    <w:rsid w:val="00C441D6"/>
    <w:rsid w:val="00C4725A"/>
    <w:rsid w:val="00C6669E"/>
    <w:rsid w:val="00C719C2"/>
    <w:rsid w:val="00C854E9"/>
    <w:rsid w:val="00CA6289"/>
    <w:rsid w:val="00CB013A"/>
    <w:rsid w:val="00CD46CC"/>
    <w:rsid w:val="00D06B99"/>
    <w:rsid w:val="00D157E4"/>
    <w:rsid w:val="00D340C3"/>
    <w:rsid w:val="00D52966"/>
    <w:rsid w:val="00D86C47"/>
    <w:rsid w:val="00DA642C"/>
    <w:rsid w:val="00DF28D0"/>
    <w:rsid w:val="00E056AD"/>
    <w:rsid w:val="00E23071"/>
    <w:rsid w:val="00E4577C"/>
    <w:rsid w:val="00E464CA"/>
    <w:rsid w:val="00E5711C"/>
    <w:rsid w:val="00E66FEC"/>
    <w:rsid w:val="00E86B8A"/>
    <w:rsid w:val="00E86C6F"/>
    <w:rsid w:val="00E87CEA"/>
    <w:rsid w:val="00EA327A"/>
    <w:rsid w:val="00EB4E28"/>
    <w:rsid w:val="00EC19AC"/>
    <w:rsid w:val="00EE74E7"/>
    <w:rsid w:val="00EF79CF"/>
    <w:rsid w:val="00F00415"/>
    <w:rsid w:val="00F34C09"/>
    <w:rsid w:val="00F61D25"/>
    <w:rsid w:val="00F672E5"/>
    <w:rsid w:val="00F82654"/>
    <w:rsid w:val="00F93623"/>
    <w:rsid w:val="00FA5006"/>
    <w:rsid w:val="00FB2D96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71354"/>
  <w15:docId w15:val="{9F6D7768-8CBC-44F7-A88B-1CFC4A0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center" w:pos="2340"/>
        <w:tab w:val="center" w:pos="6660"/>
      </w:tabs>
      <w:spacing w:before="120"/>
      <w:outlineLvl w:val="0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 Black" w:hAnsi="Arial Black"/>
      <w:sz w:val="28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spacing w:before="120"/>
      <w:ind w:left="289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3B6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6386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12E7"/>
    <w:pPr>
      <w:ind w:left="720"/>
      <w:contextualSpacing/>
    </w:pPr>
  </w:style>
  <w:style w:type="paragraph" w:styleId="Nagwek">
    <w:name w:val="header"/>
    <w:basedOn w:val="Normalny"/>
    <w:link w:val="NagwekZnak"/>
    <w:rsid w:val="002D1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110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2D1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D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290D93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0D93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557EE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57EE"/>
  </w:style>
  <w:style w:type="character" w:customStyle="1" w:styleId="AkapitzlistZnak">
    <w:name w:val="Akapit z listą Znak"/>
    <w:link w:val="Akapitzlist"/>
    <w:uiPriority w:val="34"/>
    <w:rsid w:val="00C2429B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157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2228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ZP/18/06/GS</vt:lpstr>
    </vt:vector>
  </TitlesOfParts>
  <Company>private</Company>
  <LinksUpToDate>false</LinksUpToDate>
  <CharactersWithSpaces>15565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mailto:fortechsystem@fortechsystem.pl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ZP/18/06/GS</dc:title>
  <dc:creator>Leszek Bartoszek</dc:creator>
  <cp:lastModifiedBy>Łukasz Centkowski</cp:lastModifiedBy>
  <cp:revision>6</cp:revision>
  <cp:lastPrinted>2023-02-28T08:30:00Z</cp:lastPrinted>
  <dcterms:created xsi:type="dcterms:W3CDTF">2023-12-07T23:04:00Z</dcterms:created>
  <dcterms:modified xsi:type="dcterms:W3CDTF">2024-01-18T10:52:00Z</dcterms:modified>
</cp:coreProperties>
</file>